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C51DB6" w14:textId="77777777" w:rsidR="00F020BD" w:rsidRDefault="00CF0FE9">
      <w:pPr>
        <w:pBdr>
          <w:top w:val="nil"/>
          <w:left w:val="nil"/>
          <w:bottom w:val="nil"/>
          <w:right w:val="nil"/>
          <w:between w:val="nil"/>
        </w:pBdr>
        <w:spacing w:after="0" w:line="240" w:lineRule="auto"/>
        <w:rPr>
          <w:b/>
          <w:color w:val="000000"/>
        </w:rPr>
      </w:pPr>
      <w:r>
        <w:rPr>
          <w:b/>
          <w:color w:val="000000"/>
        </w:rPr>
        <w:t>Africa RISING Program Coordination Team</w:t>
      </w:r>
    </w:p>
    <w:p w14:paraId="4311921A" w14:textId="597E5E12" w:rsidR="00F020BD" w:rsidRDefault="005558F8">
      <w:pPr>
        <w:pBdr>
          <w:top w:val="nil"/>
          <w:left w:val="nil"/>
          <w:bottom w:val="single" w:sz="12" w:space="1" w:color="000000"/>
          <w:right w:val="nil"/>
          <w:between w:val="nil"/>
        </w:pBdr>
        <w:spacing w:after="0" w:line="240" w:lineRule="auto"/>
        <w:rPr>
          <w:color w:val="000000"/>
        </w:rPr>
      </w:pPr>
      <w:r>
        <w:rPr>
          <w:b/>
          <w:color w:val="000000"/>
        </w:rPr>
        <w:t>External review recommendations that require further action by PCT</w:t>
      </w:r>
      <w:r w:rsidR="00CF0FE9">
        <w:rPr>
          <w:color w:val="000000"/>
        </w:rPr>
        <w:t xml:space="preserve">                                                                                                                                1</w:t>
      </w:r>
      <w:r>
        <w:rPr>
          <w:color w:val="000000"/>
        </w:rPr>
        <w:t>8</w:t>
      </w:r>
      <w:r w:rsidR="00CF0FE9">
        <w:rPr>
          <w:color w:val="000000"/>
        </w:rPr>
        <w:t xml:space="preserve"> May 2020</w:t>
      </w:r>
    </w:p>
    <w:p w14:paraId="141ED820" w14:textId="77777777" w:rsidR="00F020BD" w:rsidRDefault="00CF0FE9">
      <w:pPr>
        <w:numPr>
          <w:ilvl w:val="0"/>
          <w:numId w:val="1"/>
        </w:numPr>
        <w:pBdr>
          <w:top w:val="nil"/>
          <w:left w:val="nil"/>
          <w:bottom w:val="nil"/>
          <w:right w:val="nil"/>
          <w:between w:val="nil"/>
        </w:pBdr>
        <w:spacing w:after="0" w:line="240" w:lineRule="auto"/>
      </w:pPr>
      <w:r>
        <w:rPr>
          <w:color w:val="000000"/>
        </w:rPr>
        <w:t xml:space="preserve">External review report download link - </w:t>
      </w:r>
      <w:hyperlink r:id="rId7">
        <w:r>
          <w:rPr>
            <w:color w:val="0563C1"/>
            <w:u w:val="single"/>
          </w:rPr>
          <w:t>https://hdl.handle.net/10568/108031</w:t>
        </w:r>
      </w:hyperlink>
      <w:r>
        <w:rPr>
          <w:color w:val="000000"/>
        </w:rPr>
        <w:t xml:space="preserve"> </w:t>
      </w:r>
    </w:p>
    <w:p w14:paraId="7E55ED95" w14:textId="77777777" w:rsidR="00F020BD" w:rsidRDefault="00F020BD">
      <w:pPr>
        <w:pBdr>
          <w:top w:val="nil"/>
          <w:left w:val="nil"/>
          <w:bottom w:val="nil"/>
          <w:right w:val="nil"/>
          <w:between w:val="nil"/>
        </w:pBdr>
        <w:spacing w:after="0" w:line="240" w:lineRule="auto"/>
        <w:rPr>
          <w:color w:val="000000"/>
        </w:rPr>
      </w:pPr>
    </w:p>
    <w:tbl>
      <w:tblPr>
        <w:tblStyle w:val="a"/>
        <w:tblW w:w="14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5"/>
        <w:gridCol w:w="3160"/>
        <w:gridCol w:w="1080"/>
        <w:gridCol w:w="2430"/>
        <w:gridCol w:w="1710"/>
        <w:gridCol w:w="1350"/>
        <w:gridCol w:w="1440"/>
        <w:gridCol w:w="1440"/>
        <w:gridCol w:w="1350"/>
      </w:tblGrid>
      <w:tr w:rsidR="00F020BD" w14:paraId="547D32F7" w14:textId="77777777">
        <w:trPr>
          <w:trHeight w:val="341"/>
        </w:trPr>
        <w:tc>
          <w:tcPr>
            <w:tcW w:w="705" w:type="dxa"/>
            <w:vMerge w:val="restart"/>
            <w:vAlign w:val="center"/>
          </w:tcPr>
          <w:p w14:paraId="4188628B" w14:textId="77777777" w:rsidR="00F020BD" w:rsidRDefault="00CF0FE9">
            <w:pPr>
              <w:rPr>
                <w:b/>
                <w:color w:val="7030A0"/>
                <w:sz w:val="20"/>
                <w:szCs w:val="20"/>
              </w:rPr>
            </w:pPr>
            <w:bookmarkStart w:id="0" w:name="_gjdgxs" w:colFirst="0" w:colLast="0"/>
            <w:bookmarkEnd w:id="0"/>
            <w:r>
              <w:rPr>
                <w:b/>
                <w:color w:val="7030A0"/>
                <w:sz w:val="20"/>
                <w:szCs w:val="20"/>
              </w:rPr>
              <w:t>Nr</w:t>
            </w:r>
          </w:p>
        </w:tc>
        <w:tc>
          <w:tcPr>
            <w:tcW w:w="3160" w:type="dxa"/>
            <w:vMerge w:val="restart"/>
            <w:vAlign w:val="center"/>
          </w:tcPr>
          <w:p w14:paraId="28393A40" w14:textId="77777777" w:rsidR="00F020BD" w:rsidRDefault="00CF0FE9">
            <w:pPr>
              <w:rPr>
                <w:b/>
                <w:color w:val="7030A0"/>
                <w:sz w:val="20"/>
                <w:szCs w:val="20"/>
              </w:rPr>
            </w:pPr>
            <w:r>
              <w:rPr>
                <w:b/>
                <w:color w:val="7030A0"/>
                <w:sz w:val="20"/>
                <w:szCs w:val="20"/>
              </w:rPr>
              <w:t>Recommendation</w:t>
            </w:r>
          </w:p>
        </w:tc>
        <w:tc>
          <w:tcPr>
            <w:tcW w:w="3510" w:type="dxa"/>
            <w:gridSpan w:val="2"/>
            <w:vAlign w:val="center"/>
          </w:tcPr>
          <w:p w14:paraId="367C753A" w14:textId="77777777" w:rsidR="00F020BD" w:rsidRDefault="00CF0FE9">
            <w:pPr>
              <w:rPr>
                <w:b/>
                <w:color w:val="7030A0"/>
                <w:sz w:val="20"/>
                <w:szCs w:val="20"/>
              </w:rPr>
            </w:pPr>
            <w:r>
              <w:rPr>
                <w:b/>
                <w:color w:val="7030A0"/>
                <w:sz w:val="20"/>
                <w:szCs w:val="20"/>
              </w:rPr>
              <w:t>Response</w:t>
            </w:r>
          </w:p>
        </w:tc>
        <w:tc>
          <w:tcPr>
            <w:tcW w:w="1710" w:type="dxa"/>
            <w:vMerge w:val="restart"/>
            <w:vAlign w:val="center"/>
          </w:tcPr>
          <w:p w14:paraId="5FAA12F3" w14:textId="77777777" w:rsidR="00F020BD" w:rsidRDefault="00CF0FE9">
            <w:pPr>
              <w:rPr>
                <w:b/>
                <w:color w:val="7030A0"/>
                <w:sz w:val="20"/>
                <w:szCs w:val="20"/>
              </w:rPr>
            </w:pPr>
            <w:r>
              <w:rPr>
                <w:b/>
                <w:color w:val="7030A0"/>
                <w:sz w:val="20"/>
                <w:szCs w:val="20"/>
              </w:rPr>
              <w:t>Responsible for implementation/</w:t>
            </w:r>
          </w:p>
          <w:p w14:paraId="1AA5EF2A" w14:textId="77777777" w:rsidR="00F020BD" w:rsidRDefault="00CF0FE9">
            <w:pPr>
              <w:rPr>
                <w:b/>
                <w:color w:val="7030A0"/>
                <w:sz w:val="20"/>
                <w:szCs w:val="20"/>
              </w:rPr>
            </w:pPr>
            <w:r>
              <w:rPr>
                <w:b/>
                <w:color w:val="7030A0"/>
                <w:sz w:val="20"/>
                <w:szCs w:val="20"/>
              </w:rPr>
              <w:t>follow-up</w:t>
            </w:r>
          </w:p>
        </w:tc>
        <w:tc>
          <w:tcPr>
            <w:tcW w:w="1350" w:type="dxa"/>
            <w:vMerge w:val="restart"/>
            <w:vAlign w:val="center"/>
          </w:tcPr>
          <w:p w14:paraId="6AD4CD89" w14:textId="77777777" w:rsidR="00F020BD" w:rsidRDefault="00CF0FE9">
            <w:pPr>
              <w:rPr>
                <w:b/>
                <w:color w:val="7030A0"/>
                <w:sz w:val="20"/>
                <w:szCs w:val="20"/>
              </w:rPr>
            </w:pPr>
            <w:r>
              <w:rPr>
                <w:b/>
                <w:color w:val="7030A0"/>
                <w:sz w:val="20"/>
                <w:szCs w:val="20"/>
              </w:rPr>
              <w:t>Need for extra funds?</w:t>
            </w:r>
          </w:p>
        </w:tc>
        <w:tc>
          <w:tcPr>
            <w:tcW w:w="1440" w:type="dxa"/>
            <w:vMerge w:val="restart"/>
            <w:vAlign w:val="center"/>
          </w:tcPr>
          <w:p w14:paraId="00DDF237" w14:textId="77777777" w:rsidR="00F020BD" w:rsidRDefault="00CF0FE9">
            <w:pPr>
              <w:rPr>
                <w:b/>
                <w:color w:val="7030A0"/>
                <w:sz w:val="20"/>
                <w:szCs w:val="20"/>
              </w:rPr>
            </w:pPr>
            <w:r>
              <w:rPr>
                <w:b/>
                <w:color w:val="7030A0"/>
                <w:sz w:val="20"/>
                <w:szCs w:val="20"/>
              </w:rPr>
              <w:t>Priority (high, medium, low)</w:t>
            </w:r>
          </w:p>
        </w:tc>
        <w:tc>
          <w:tcPr>
            <w:tcW w:w="1440" w:type="dxa"/>
            <w:vMerge w:val="restart"/>
            <w:vAlign w:val="center"/>
          </w:tcPr>
          <w:p w14:paraId="5DA1DBC1" w14:textId="77777777" w:rsidR="00F020BD" w:rsidRDefault="00CF0FE9">
            <w:pPr>
              <w:rPr>
                <w:b/>
                <w:color w:val="7030A0"/>
                <w:sz w:val="20"/>
                <w:szCs w:val="20"/>
              </w:rPr>
            </w:pPr>
            <w:r>
              <w:rPr>
                <w:b/>
                <w:color w:val="7030A0"/>
                <w:sz w:val="20"/>
                <w:szCs w:val="20"/>
              </w:rPr>
              <w:t xml:space="preserve">Not feasible/ </w:t>
            </w:r>
          </w:p>
          <w:p w14:paraId="257868A9" w14:textId="77777777" w:rsidR="00F020BD" w:rsidRDefault="00CF0FE9">
            <w:pPr>
              <w:rPr>
                <w:b/>
                <w:color w:val="7030A0"/>
                <w:sz w:val="20"/>
                <w:szCs w:val="20"/>
              </w:rPr>
            </w:pPr>
            <w:r>
              <w:rPr>
                <w:b/>
                <w:color w:val="7030A0"/>
                <w:sz w:val="20"/>
                <w:szCs w:val="20"/>
              </w:rPr>
              <w:t>Not relevant/</w:t>
            </w:r>
          </w:p>
          <w:p w14:paraId="1753EFC4" w14:textId="77777777" w:rsidR="00F020BD" w:rsidRDefault="00CF0FE9">
            <w:pPr>
              <w:rPr>
                <w:b/>
                <w:color w:val="7030A0"/>
                <w:sz w:val="20"/>
                <w:szCs w:val="20"/>
              </w:rPr>
            </w:pPr>
            <w:r>
              <w:rPr>
                <w:b/>
                <w:color w:val="7030A0"/>
                <w:sz w:val="20"/>
                <w:szCs w:val="20"/>
              </w:rPr>
              <w:t>underway</w:t>
            </w:r>
          </w:p>
        </w:tc>
        <w:tc>
          <w:tcPr>
            <w:tcW w:w="1350" w:type="dxa"/>
            <w:vMerge w:val="restart"/>
            <w:vAlign w:val="center"/>
          </w:tcPr>
          <w:p w14:paraId="0A21F9EA" w14:textId="77777777" w:rsidR="00F020BD" w:rsidRDefault="00CF0FE9">
            <w:pPr>
              <w:rPr>
                <w:b/>
                <w:color w:val="7030A0"/>
                <w:sz w:val="20"/>
                <w:szCs w:val="20"/>
              </w:rPr>
            </w:pPr>
            <w:r>
              <w:rPr>
                <w:b/>
                <w:color w:val="7030A0"/>
                <w:sz w:val="20"/>
                <w:szCs w:val="20"/>
              </w:rPr>
              <w:t xml:space="preserve">Additional comments </w:t>
            </w:r>
          </w:p>
        </w:tc>
      </w:tr>
      <w:tr w:rsidR="00F020BD" w14:paraId="4164CD8F" w14:textId="77777777">
        <w:tc>
          <w:tcPr>
            <w:tcW w:w="705" w:type="dxa"/>
            <w:vMerge/>
            <w:vAlign w:val="center"/>
          </w:tcPr>
          <w:p w14:paraId="621906F8" w14:textId="77777777" w:rsidR="00F020BD" w:rsidRDefault="00F020BD">
            <w:pPr>
              <w:widowControl w:val="0"/>
              <w:pBdr>
                <w:top w:val="nil"/>
                <w:left w:val="nil"/>
                <w:bottom w:val="nil"/>
                <w:right w:val="nil"/>
                <w:between w:val="nil"/>
              </w:pBdr>
              <w:spacing w:line="276" w:lineRule="auto"/>
              <w:rPr>
                <w:b/>
                <w:color w:val="7030A0"/>
                <w:sz w:val="20"/>
                <w:szCs w:val="20"/>
              </w:rPr>
            </w:pPr>
          </w:p>
        </w:tc>
        <w:tc>
          <w:tcPr>
            <w:tcW w:w="3160" w:type="dxa"/>
            <w:vMerge/>
            <w:vAlign w:val="center"/>
          </w:tcPr>
          <w:p w14:paraId="752D3EBE" w14:textId="77777777" w:rsidR="00F020BD" w:rsidRDefault="00F020BD">
            <w:pPr>
              <w:widowControl w:val="0"/>
              <w:pBdr>
                <w:top w:val="nil"/>
                <w:left w:val="nil"/>
                <w:bottom w:val="nil"/>
                <w:right w:val="nil"/>
                <w:between w:val="nil"/>
              </w:pBdr>
              <w:spacing w:line="276" w:lineRule="auto"/>
              <w:rPr>
                <w:b/>
                <w:color w:val="7030A0"/>
                <w:sz w:val="20"/>
                <w:szCs w:val="20"/>
              </w:rPr>
            </w:pPr>
          </w:p>
        </w:tc>
        <w:tc>
          <w:tcPr>
            <w:tcW w:w="1080" w:type="dxa"/>
            <w:vAlign w:val="center"/>
          </w:tcPr>
          <w:p w14:paraId="63CCF961" w14:textId="77777777" w:rsidR="00F020BD" w:rsidRDefault="00CF0FE9">
            <w:pPr>
              <w:rPr>
                <w:b/>
                <w:color w:val="7030A0"/>
                <w:sz w:val="20"/>
                <w:szCs w:val="20"/>
              </w:rPr>
            </w:pPr>
            <w:r>
              <w:rPr>
                <w:b/>
                <w:color w:val="7030A0"/>
                <w:sz w:val="20"/>
                <w:szCs w:val="20"/>
              </w:rPr>
              <w:t>Short</w:t>
            </w:r>
          </w:p>
        </w:tc>
        <w:tc>
          <w:tcPr>
            <w:tcW w:w="2430" w:type="dxa"/>
            <w:vAlign w:val="center"/>
          </w:tcPr>
          <w:p w14:paraId="4987EFE7" w14:textId="77777777" w:rsidR="00F020BD" w:rsidRDefault="00CF0FE9">
            <w:pPr>
              <w:rPr>
                <w:b/>
                <w:color w:val="7030A0"/>
                <w:sz w:val="20"/>
                <w:szCs w:val="20"/>
              </w:rPr>
            </w:pPr>
            <w:r>
              <w:rPr>
                <w:b/>
                <w:color w:val="7030A0"/>
                <w:sz w:val="20"/>
                <w:szCs w:val="20"/>
              </w:rPr>
              <w:t>Context</w:t>
            </w:r>
          </w:p>
        </w:tc>
        <w:tc>
          <w:tcPr>
            <w:tcW w:w="1710" w:type="dxa"/>
            <w:vMerge/>
            <w:vAlign w:val="center"/>
          </w:tcPr>
          <w:p w14:paraId="7F0B5FCF" w14:textId="77777777" w:rsidR="00F020BD" w:rsidRDefault="00F020BD">
            <w:pPr>
              <w:widowControl w:val="0"/>
              <w:pBdr>
                <w:top w:val="nil"/>
                <w:left w:val="nil"/>
                <w:bottom w:val="nil"/>
                <w:right w:val="nil"/>
                <w:between w:val="nil"/>
              </w:pBdr>
              <w:spacing w:line="276" w:lineRule="auto"/>
              <w:rPr>
                <w:b/>
                <w:color w:val="7030A0"/>
                <w:sz w:val="20"/>
                <w:szCs w:val="20"/>
              </w:rPr>
            </w:pPr>
          </w:p>
        </w:tc>
        <w:tc>
          <w:tcPr>
            <w:tcW w:w="1350" w:type="dxa"/>
            <w:vMerge/>
            <w:vAlign w:val="center"/>
          </w:tcPr>
          <w:p w14:paraId="726781CE" w14:textId="77777777" w:rsidR="00F020BD" w:rsidRDefault="00F020BD">
            <w:pPr>
              <w:widowControl w:val="0"/>
              <w:pBdr>
                <w:top w:val="nil"/>
                <w:left w:val="nil"/>
                <w:bottom w:val="nil"/>
                <w:right w:val="nil"/>
                <w:between w:val="nil"/>
              </w:pBdr>
              <w:spacing w:line="276" w:lineRule="auto"/>
              <w:rPr>
                <w:b/>
                <w:color w:val="7030A0"/>
                <w:sz w:val="20"/>
                <w:szCs w:val="20"/>
              </w:rPr>
            </w:pPr>
          </w:p>
        </w:tc>
        <w:tc>
          <w:tcPr>
            <w:tcW w:w="1440" w:type="dxa"/>
            <w:vMerge/>
            <w:vAlign w:val="center"/>
          </w:tcPr>
          <w:p w14:paraId="07EBB48D" w14:textId="77777777" w:rsidR="00F020BD" w:rsidRDefault="00F020BD">
            <w:pPr>
              <w:widowControl w:val="0"/>
              <w:pBdr>
                <w:top w:val="nil"/>
                <w:left w:val="nil"/>
                <w:bottom w:val="nil"/>
                <w:right w:val="nil"/>
                <w:between w:val="nil"/>
              </w:pBdr>
              <w:spacing w:line="276" w:lineRule="auto"/>
              <w:rPr>
                <w:b/>
                <w:color w:val="7030A0"/>
                <w:sz w:val="20"/>
                <w:szCs w:val="20"/>
              </w:rPr>
            </w:pPr>
          </w:p>
        </w:tc>
        <w:tc>
          <w:tcPr>
            <w:tcW w:w="1440" w:type="dxa"/>
            <w:vMerge/>
            <w:vAlign w:val="center"/>
          </w:tcPr>
          <w:p w14:paraId="787A2A4F" w14:textId="77777777" w:rsidR="00F020BD" w:rsidRDefault="00F020BD">
            <w:pPr>
              <w:widowControl w:val="0"/>
              <w:pBdr>
                <w:top w:val="nil"/>
                <w:left w:val="nil"/>
                <w:bottom w:val="nil"/>
                <w:right w:val="nil"/>
                <w:between w:val="nil"/>
              </w:pBdr>
              <w:spacing w:line="276" w:lineRule="auto"/>
              <w:rPr>
                <w:b/>
                <w:color w:val="7030A0"/>
                <w:sz w:val="20"/>
                <w:szCs w:val="20"/>
              </w:rPr>
            </w:pPr>
          </w:p>
        </w:tc>
        <w:tc>
          <w:tcPr>
            <w:tcW w:w="1350" w:type="dxa"/>
            <w:vMerge/>
            <w:vAlign w:val="center"/>
          </w:tcPr>
          <w:p w14:paraId="01B61589" w14:textId="77777777" w:rsidR="00F020BD" w:rsidRDefault="00F020BD">
            <w:pPr>
              <w:widowControl w:val="0"/>
              <w:pBdr>
                <w:top w:val="nil"/>
                <w:left w:val="nil"/>
                <w:bottom w:val="nil"/>
                <w:right w:val="nil"/>
                <w:between w:val="nil"/>
              </w:pBdr>
              <w:spacing w:line="276" w:lineRule="auto"/>
              <w:rPr>
                <w:b/>
                <w:color w:val="7030A0"/>
                <w:sz w:val="20"/>
                <w:szCs w:val="20"/>
              </w:rPr>
            </w:pPr>
          </w:p>
        </w:tc>
      </w:tr>
      <w:tr w:rsidR="00F020BD" w14:paraId="44B801C6" w14:textId="77777777">
        <w:tc>
          <w:tcPr>
            <w:tcW w:w="14665" w:type="dxa"/>
            <w:gridSpan w:val="9"/>
          </w:tcPr>
          <w:p w14:paraId="532EC7E8" w14:textId="77777777" w:rsidR="00F020BD" w:rsidRDefault="00CF0FE9">
            <w:pPr>
              <w:rPr>
                <w:b/>
                <w:color w:val="2F5497"/>
                <w:sz w:val="20"/>
                <w:szCs w:val="20"/>
              </w:rPr>
            </w:pPr>
            <w:r>
              <w:rPr>
                <w:b/>
                <w:color w:val="2F5497"/>
                <w:sz w:val="20"/>
                <w:szCs w:val="20"/>
              </w:rPr>
              <w:t>1. Organizational structure</w:t>
            </w:r>
          </w:p>
        </w:tc>
      </w:tr>
      <w:tr w:rsidR="00F020BD" w14:paraId="12BFB8A6" w14:textId="77777777">
        <w:tc>
          <w:tcPr>
            <w:tcW w:w="705" w:type="dxa"/>
          </w:tcPr>
          <w:p w14:paraId="6228D162" w14:textId="77777777" w:rsidR="00F020BD" w:rsidRDefault="00CF0FE9">
            <w:pPr>
              <w:rPr>
                <w:sz w:val="20"/>
                <w:szCs w:val="20"/>
              </w:rPr>
            </w:pPr>
            <w:r>
              <w:rPr>
                <w:sz w:val="20"/>
                <w:szCs w:val="20"/>
              </w:rPr>
              <w:t>1.2-A</w:t>
            </w:r>
          </w:p>
        </w:tc>
        <w:tc>
          <w:tcPr>
            <w:tcW w:w="3160" w:type="dxa"/>
          </w:tcPr>
          <w:p w14:paraId="52F58F3E" w14:textId="77777777" w:rsidR="00F020BD" w:rsidRDefault="00CF0FE9">
            <w:pPr>
              <w:rPr>
                <w:sz w:val="20"/>
                <w:szCs w:val="20"/>
              </w:rPr>
            </w:pPr>
            <w:r>
              <w:rPr>
                <w:sz w:val="20"/>
                <w:szCs w:val="20"/>
              </w:rPr>
              <w:t>Program leaders should target cross-project harmonization efforts toward highest potential outcomes</w:t>
            </w:r>
          </w:p>
        </w:tc>
        <w:tc>
          <w:tcPr>
            <w:tcW w:w="1080" w:type="dxa"/>
          </w:tcPr>
          <w:p w14:paraId="318513EB" w14:textId="77777777" w:rsidR="00F020BD" w:rsidRDefault="00CF0FE9">
            <w:pPr>
              <w:rPr>
                <w:sz w:val="20"/>
                <w:szCs w:val="20"/>
              </w:rPr>
            </w:pPr>
            <w:r>
              <w:rPr>
                <w:sz w:val="20"/>
                <w:szCs w:val="20"/>
              </w:rPr>
              <w:t>Accepted</w:t>
            </w:r>
          </w:p>
        </w:tc>
        <w:tc>
          <w:tcPr>
            <w:tcW w:w="2430" w:type="dxa"/>
          </w:tcPr>
          <w:p w14:paraId="5959E268" w14:textId="77777777" w:rsidR="00F020BD" w:rsidRDefault="00CF0FE9">
            <w:pPr>
              <w:rPr>
                <w:sz w:val="20"/>
                <w:szCs w:val="20"/>
              </w:rPr>
            </w:pPr>
            <w:r>
              <w:rPr>
                <w:sz w:val="20"/>
                <w:szCs w:val="20"/>
              </w:rPr>
              <w:t xml:space="preserve">This is already </w:t>
            </w:r>
            <w:r w:rsidR="00721ECB">
              <w:rPr>
                <w:sz w:val="20"/>
                <w:szCs w:val="20"/>
              </w:rPr>
              <w:t>happening,</w:t>
            </w:r>
            <w:r>
              <w:rPr>
                <w:sz w:val="20"/>
                <w:szCs w:val="20"/>
              </w:rPr>
              <w:t xml:space="preserve"> and more efforts will be invested in future to further enhance this. For </w:t>
            </w:r>
            <w:r w:rsidR="00721ECB">
              <w:rPr>
                <w:sz w:val="20"/>
                <w:szCs w:val="20"/>
              </w:rPr>
              <w:t>example,</w:t>
            </w:r>
            <w:r>
              <w:rPr>
                <w:sz w:val="20"/>
                <w:szCs w:val="20"/>
              </w:rPr>
              <w:t xml:space="preserve"> last year (2019) there was a cross regional-exchange visit to Ghana followed by a workshop to </w:t>
            </w:r>
            <w:r w:rsidR="00721ECB">
              <w:rPr>
                <w:sz w:val="20"/>
                <w:szCs w:val="20"/>
              </w:rPr>
              <w:t>identify cross</w:t>
            </w:r>
            <w:r>
              <w:rPr>
                <w:sz w:val="20"/>
                <w:szCs w:val="20"/>
              </w:rPr>
              <w:t>-regional research publications on 5 themes which are now</w:t>
            </w:r>
            <w:r w:rsidR="00721ECB">
              <w:rPr>
                <w:sz w:val="20"/>
                <w:szCs w:val="20"/>
              </w:rPr>
              <w:t xml:space="preserve"> </w:t>
            </w:r>
            <w:r>
              <w:rPr>
                <w:sz w:val="20"/>
                <w:szCs w:val="20"/>
              </w:rPr>
              <w:t xml:space="preserve">at different stages of development. </w:t>
            </w:r>
          </w:p>
        </w:tc>
        <w:tc>
          <w:tcPr>
            <w:tcW w:w="1710" w:type="dxa"/>
          </w:tcPr>
          <w:p w14:paraId="684F86EC" w14:textId="77777777" w:rsidR="00F020BD" w:rsidRDefault="00CF0FE9">
            <w:pPr>
              <w:rPr>
                <w:sz w:val="20"/>
                <w:szCs w:val="20"/>
              </w:rPr>
            </w:pPr>
            <w:r>
              <w:rPr>
                <w:sz w:val="20"/>
                <w:szCs w:val="20"/>
              </w:rPr>
              <w:t xml:space="preserve">Project managers – Irmgard and Peter </w:t>
            </w:r>
            <w:ins w:id="1" w:author="Hoesch Zeledon" w:date="2020-05-13T06:59:00Z">
              <w:r>
                <w:rPr>
                  <w:sz w:val="20"/>
                  <w:szCs w:val="20"/>
                </w:rPr>
                <w:t xml:space="preserve">- </w:t>
              </w:r>
            </w:ins>
            <w:r>
              <w:rPr>
                <w:sz w:val="20"/>
                <w:szCs w:val="20"/>
              </w:rPr>
              <w:t>with support from the PCT.</w:t>
            </w:r>
          </w:p>
        </w:tc>
        <w:tc>
          <w:tcPr>
            <w:tcW w:w="1350" w:type="dxa"/>
          </w:tcPr>
          <w:p w14:paraId="4DF7EF17" w14:textId="77777777" w:rsidR="00F020BD" w:rsidRDefault="00CF0FE9">
            <w:pPr>
              <w:rPr>
                <w:sz w:val="20"/>
                <w:szCs w:val="20"/>
              </w:rPr>
            </w:pPr>
            <w:r>
              <w:rPr>
                <w:sz w:val="20"/>
                <w:szCs w:val="20"/>
              </w:rPr>
              <w:t xml:space="preserve">This could require some extra funds where some ‘common activities’ are absent in certain locations </w:t>
            </w:r>
          </w:p>
        </w:tc>
        <w:tc>
          <w:tcPr>
            <w:tcW w:w="1440" w:type="dxa"/>
          </w:tcPr>
          <w:p w14:paraId="3B9C19A7" w14:textId="77777777" w:rsidR="00F020BD" w:rsidRDefault="00CF0FE9">
            <w:pPr>
              <w:rPr>
                <w:sz w:val="20"/>
                <w:szCs w:val="20"/>
              </w:rPr>
            </w:pPr>
            <w:r>
              <w:rPr>
                <w:sz w:val="20"/>
                <w:szCs w:val="20"/>
              </w:rPr>
              <w:t>High</w:t>
            </w:r>
          </w:p>
        </w:tc>
        <w:tc>
          <w:tcPr>
            <w:tcW w:w="1440" w:type="dxa"/>
          </w:tcPr>
          <w:p w14:paraId="6E90DC67" w14:textId="77777777" w:rsidR="00F020BD" w:rsidRDefault="00F020BD">
            <w:pPr>
              <w:rPr>
                <w:sz w:val="20"/>
                <w:szCs w:val="20"/>
              </w:rPr>
            </w:pPr>
          </w:p>
        </w:tc>
        <w:tc>
          <w:tcPr>
            <w:tcW w:w="1350" w:type="dxa"/>
          </w:tcPr>
          <w:p w14:paraId="46645939" w14:textId="77777777" w:rsidR="00F020BD" w:rsidRDefault="00F020BD">
            <w:pPr>
              <w:rPr>
                <w:sz w:val="20"/>
                <w:szCs w:val="20"/>
              </w:rPr>
            </w:pPr>
          </w:p>
        </w:tc>
      </w:tr>
      <w:tr w:rsidR="00F020BD" w14:paraId="655278C7" w14:textId="77777777">
        <w:tc>
          <w:tcPr>
            <w:tcW w:w="705" w:type="dxa"/>
          </w:tcPr>
          <w:p w14:paraId="601B8315" w14:textId="77777777" w:rsidR="00F020BD" w:rsidRDefault="00CF0FE9">
            <w:pPr>
              <w:rPr>
                <w:sz w:val="20"/>
                <w:szCs w:val="20"/>
              </w:rPr>
            </w:pPr>
            <w:r>
              <w:rPr>
                <w:sz w:val="20"/>
                <w:szCs w:val="20"/>
              </w:rPr>
              <w:t>1.3-A</w:t>
            </w:r>
          </w:p>
        </w:tc>
        <w:tc>
          <w:tcPr>
            <w:tcW w:w="3160" w:type="dxa"/>
          </w:tcPr>
          <w:p w14:paraId="1A80A11C" w14:textId="77777777" w:rsidR="00F020BD" w:rsidRDefault="00CF0FE9">
            <w:pPr>
              <w:rPr>
                <w:sz w:val="20"/>
                <w:szCs w:val="20"/>
              </w:rPr>
            </w:pPr>
            <w:r>
              <w:rPr>
                <w:sz w:val="20"/>
                <w:szCs w:val="20"/>
              </w:rPr>
              <w:t>The PCT should continue to promote harmonized operational arrangements to ensure program-wide delivery of outputs, outcomes and impacts</w:t>
            </w:r>
          </w:p>
        </w:tc>
        <w:tc>
          <w:tcPr>
            <w:tcW w:w="1080" w:type="dxa"/>
          </w:tcPr>
          <w:p w14:paraId="53B178E7" w14:textId="77777777" w:rsidR="00F020BD" w:rsidRDefault="00CF0FE9">
            <w:pPr>
              <w:rPr>
                <w:sz w:val="20"/>
                <w:szCs w:val="20"/>
              </w:rPr>
            </w:pPr>
            <w:r>
              <w:rPr>
                <w:sz w:val="20"/>
                <w:szCs w:val="20"/>
              </w:rPr>
              <w:t>Accepted</w:t>
            </w:r>
          </w:p>
        </w:tc>
        <w:tc>
          <w:tcPr>
            <w:tcW w:w="2430" w:type="dxa"/>
          </w:tcPr>
          <w:p w14:paraId="5A780591" w14:textId="77777777" w:rsidR="00F020BD" w:rsidRDefault="00CF0FE9">
            <w:pPr>
              <w:rPr>
                <w:sz w:val="20"/>
                <w:szCs w:val="20"/>
              </w:rPr>
            </w:pPr>
            <w:r>
              <w:rPr>
                <w:sz w:val="20"/>
                <w:szCs w:val="20"/>
              </w:rPr>
              <w:t>This is already happening.</w:t>
            </w:r>
            <w:r w:rsidR="00721ECB">
              <w:rPr>
                <w:sz w:val="20"/>
                <w:szCs w:val="20"/>
              </w:rPr>
              <w:t xml:space="preserve"> But</w:t>
            </w:r>
            <w:r>
              <w:rPr>
                <w:sz w:val="20"/>
                <w:szCs w:val="20"/>
              </w:rPr>
              <w:t xml:space="preserve"> there is always room for </w:t>
            </w:r>
            <w:r w:rsidR="00721ECB">
              <w:rPr>
                <w:sz w:val="20"/>
                <w:szCs w:val="20"/>
              </w:rPr>
              <w:t>improvement,</w:t>
            </w:r>
            <w:r>
              <w:rPr>
                <w:sz w:val="20"/>
                <w:szCs w:val="20"/>
              </w:rPr>
              <w:t xml:space="preserve"> and more will be done.</w:t>
            </w:r>
          </w:p>
          <w:p w14:paraId="497A68BD" w14:textId="77777777" w:rsidR="00F020BD" w:rsidRDefault="00F020BD">
            <w:pPr>
              <w:rPr>
                <w:sz w:val="20"/>
                <w:szCs w:val="20"/>
              </w:rPr>
            </w:pPr>
          </w:p>
        </w:tc>
        <w:tc>
          <w:tcPr>
            <w:tcW w:w="1710" w:type="dxa"/>
          </w:tcPr>
          <w:p w14:paraId="7810E510" w14:textId="77777777" w:rsidR="00F020BD" w:rsidRDefault="00CF0FE9">
            <w:pPr>
              <w:rPr>
                <w:sz w:val="20"/>
                <w:szCs w:val="20"/>
              </w:rPr>
            </w:pPr>
            <w:r>
              <w:rPr>
                <w:sz w:val="20"/>
                <w:szCs w:val="20"/>
              </w:rPr>
              <w:t>PCT, with support from the project managers</w:t>
            </w:r>
          </w:p>
        </w:tc>
        <w:tc>
          <w:tcPr>
            <w:tcW w:w="1350" w:type="dxa"/>
          </w:tcPr>
          <w:p w14:paraId="3B307ED0" w14:textId="77777777" w:rsidR="00F020BD" w:rsidRDefault="00CF0FE9">
            <w:pPr>
              <w:rPr>
                <w:sz w:val="20"/>
                <w:szCs w:val="20"/>
              </w:rPr>
            </w:pPr>
            <w:r>
              <w:rPr>
                <w:sz w:val="20"/>
                <w:szCs w:val="20"/>
              </w:rPr>
              <w:t>No need for extra funds</w:t>
            </w:r>
          </w:p>
        </w:tc>
        <w:tc>
          <w:tcPr>
            <w:tcW w:w="1440" w:type="dxa"/>
          </w:tcPr>
          <w:p w14:paraId="4E7DCFE6" w14:textId="77777777" w:rsidR="00F020BD" w:rsidRDefault="00CF0FE9">
            <w:pPr>
              <w:rPr>
                <w:sz w:val="20"/>
                <w:szCs w:val="20"/>
              </w:rPr>
            </w:pPr>
            <w:r>
              <w:rPr>
                <w:sz w:val="20"/>
                <w:szCs w:val="20"/>
              </w:rPr>
              <w:t>High</w:t>
            </w:r>
          </w:p>
        </w:tc>
        <w:tc>
          <w:tcPr>
            <w:tcW w:w="1440" w:type="dxa"/>
          </w:tcPr>
          <w:p w14:paraId="4B9D7854" w14:textId="77777777" w:rsidR="00F020BD" w:rsidRDefault="00CF0FE9">
            <w:pPr>
              <w:rPr>
                <w:sz w:val="20"/>
                <w:szCs w:val="20"/>
              </w:rPr>
            </w:pPr>
            <w:r>
              <w:rPr>
                <w:sz w:val="20"/>
                <w:szCs w:val="20"/>
              </w:rPr>
              <w:t>Underway</w:t>
            </w:r>
          </w:p>
        </w:tc>
        <w:tc>
          <w:tcPr>
            <w:tcW w:w="1350" w:type="dxa"/>
          </w:tcPr>
          <w:p w14:paraId="731E1D2F" w14:textId="77777777" w:rsidR="00F020BD" w:rsidRDefault="00CF0FE9">
            <w:pPr>
              <w:rPr>
                <w:sz w:val="20"/>
                <w:szCs w:val="20"/>
              </w:rPr>
            </w:pPr>
            <w:r>
              <w:rPr>
                <w:sz w:val="20"/>
                <w:szCs w:val="20"/>
              </w:rPr>
              <w:t xml:space="preserve">IFPRI team will replicate what is being done for Ghana with USAID for each of the other AR countries. </w:t>
            </w:r>
          </w:p>
        </w:tc>
      </w:tr>
      <w:tr w:rsidR="00F020BD" w14:paraId="66CCE7B4" w14:textId="77777777">
        <w:tc>
          <w:tcPr>
            <w:tcW w:w="705" w:type="dxa"/>
          </w:tcPr>
          <w:p w14:paraId="27F048EE" w14:textId="77777777" w:rsidR="00F020BD" w:rsidRDefault="00CF0FE9">
            <w:pPr>
              <w:rPr>
                <w:sz w:val="20"/>
                <w:szCs w:val="20"/>
              </w:rPr>
            </w:pPr>
            <w:r>
              <w:rPr>
                <w:sz w:val="20"/>
                <w:szCs w:val="20"/>
              </w:rPr>
              <w:t>1.4-C</w:t>
            </w:r>
          </w:p>
        </w:tc>
        <w:tc>
          <w:tcPr>
            <w:tcW w:w="3160" w:type="dxa"/>
          </w:tcPr>
          <w:p w14:paraId="482A95BF" w14:textId="77777777" w:rsidR="00F020BD" w:rsidRDefault="00CF0FE9">
            <w:pPr>
              <w:rPr>
                <w:sz w:val="20"/>
                <w:szCs w:val="20"/>
              </w:rPr>
            </w:pPr>
            <w:r>
              <w:rPr>
                <w:sz w:val="20"/>
                <w:szCs w:val="20"/>
              </w:rPr>
              <w:t>The PCT should assess the effectiveness of the M&amp;E Team’s integration with other AR program functions and identify / implement course corrections</w:t>
            </w:r>
          </w:p>
        </w:tc>
        <w:tc>
          <w:tcPr>
            <w:tcW w:w="1080" w:type="dxa"/>
          </w:tcPr>
          <w:p w14:paraId="24BF9E93" w14:textId="77777777" w:rsidR="00F020BD" w:rsidRDefault="00CF0FE9">
            <w:pPr>
              <w:rPr>
                <w:sz w:val="20"/>
                <w:szCs w:val="20"/>
              </w:rPr>
            </w:pPr>
            <w:r>
              <w:rPr>
                <w:sz w:val="20"/>
                <w:szCs w:val="20"/>
              </w:rPr>
              <w:t>Accepted</w:t>
            </w:r>
          </w:p>
        </w:tc>
        <w:tc>
          <w:tcPr>
            <w:tcW w:w="2430" w:type="dxa"/>
          </w:tcPr>
          <w:p w14:paraId="66332D3D" w14:textId="77777777" w:rsidR="00F020BD" w:rsidRDefault="00CF0FE9">
            <w:pPr>
              <w:rPr>
                <w:sz w:val="20"/>
                <w:szCs w:val="20"/>
              </w:rPr>
            </w:pPr>
            <w:r>
              <w:rPr>
                <w:sz w:val="20"/>
                <w:szCs w:val="20"/>
              </w:rPr>
              <w:t>An important recommendation. The M&amp;E team to discuss this issue further and present some further actions to the PCT.</w:t>
            </w:r>
          </w:p>
        </w:tc>
        <w:tc>
          <w:tcPr>
            <w:tcW w:w="1710" w:type="dxa"/>
          </w:tcPr>
          <w:p w14:paraId="545B7412" w14:textId="77777777" w:rsidR="00F020BD" w:rsidRDefault="00CF0FE9">
            <w:pPr>
              <w:rPr>
                <w:sz w:val="20"/>
                <w:szCs w:val="20"/>
              </w:rPr>
            </w:pPr>
            <w:r>
              <w:rPr>
                <w:sz w:val="20"/>
                <w:szCs w:val="20"/>
              </w:rPr>
              <w:t>Carlo to discuss this recommendation with the M&amp;E team to develop actionable suggestions for addressing this recommendation.</w:t>
            </w:r>
          </w:p>
        </w:tc>
        <w:tc>
          <w:tcPr>
            <w:tcW w:w="1350" w:type="dxa"/>
          </w:tcPr>
          <w:p w14:paraId="5380BA7E" w14:textId="77777777" w:rsidR="00F020BD" w:rsidRDefault="00CF0FE9">
            <w:pPr>
              <w:rPr>
                <w:sz w:val="20"/>
                <w:szCs w:val="20"/>
              </w:rPr>
            </w:pPr>
            <w:r>
              <w:rPr>
                <w:sz w:val="20"/>
                <w:szCs w:val="20"/>
              </w:rPr>
              <w:t>This could require some extra funds for collecting extra M&amp;E data</w:t>
            </w:r>
          </w:p>
        </w:tc>
        <w:tc>
          <w:tcPr>
            <w:tcW w:w="1440" w:type="dxa"/>
          </w:tcPr>
          <w:p w14:paraId="0C7F5974" w14:textId="77777777" w:rsidR="00F020BD" w:rsidRDefault="00CF0FE9">
            <w:pPr>
              <w:rPr>
                <w:sz w:val="20"/>
                <w:szCs w:val="20"/>
              </w:rPr>
            </w:pPr>
            <w:r>
              <w:rPr>
                <w:sz w:val="20"/>
                <w:szCs w:val="20"/>
              </w:rPr>
              <w:t>High</w:t>
            </w:r>
          </w:p>
        </w:tc>
        <w:tc>
          <w:tcPr>
            <w:tcW w:w="1440" w:type="dxa"/>
          </w:tcPr>
          <w:p w14:paraId="0C977D47" w14:textId="77777777" w:rsidR="00F020BD" w:rsidRDefault="00CF0FE9">
            <w:pPr>
              <w:rPr>
                <w:sz w:val="20"/>
                <w:szCs w:val="20"/>
              </w:rPr>
            </w:pPr>
            <w:r>
              <w:rPr>
                <w:sz w:val="20"/>
                <w:szCs w:val="20"/>
              </w:rPr>
              <w:t>Underway</w:t>
            </w:r>
          </w:p>
        </w:tc>
        <w:tc>
          <w:tcPr>
            <w:tcW w:w="1350" w:type="dxa"/>
          </w:tcPr>
          <w:p w14:paraId="2AADC0DF" w14:textId="77777777" w:rsidR="00F020BD" w:rsidRDefault="00CF0FE9">
            <w:pPr>
              <w:rPr>
                <w:sz w:val="20"/>
                <w:szCs w:val="20"/>
              </w:rPr>
            </w:pPr>
            <w:r>
              <w:rPr>
                <w:sz w:val="20"/>
                <w:szCs w:val="20"/>
              </w:rPr>
              <w:t xml:space="preserve">Instead of bi-weekly meetings, DC-based staff will hold weekly virtual meetings with M&amp;E officers and will </w:t>
            </w:r>
            <w:r>
              <w:rPr>
                <w:sz w:val="20"/>
                <w:szCs w:val="20"/>
              </w:rPr>
              <w:lastRenderedPageBreak/>
              <w:t>coordinate with regional projects to organize more trainings for M&amp;E officers and researchers. M&amp;E officers will be required to travel to countries outside their duty station on a regular basis, the cost of which will be covered as part of the reallocated funds. A communication channel (MS Teams) has been created to facilitate communication b/n DC-based staff and local M&amp;E officers.</w:t>
            </w:r>
          </w:p>
        </w:tc>
      </w:tr>
      <w:tr w:rsidR="00F020BD" w14:paraId="622C28FE" w14:textId="77777777">
        <w:tc>
          <w:tcPr>
            <w:tcW w:w="705" w:type="dxa"/>
          </w:tcPr>
          <w:p w14:paraId="5DE1C32C" w14:textId="77777777" w:rsidR="00F020BD" w:rsidRDefault="00CF0FE9">
            <w:pPr>
              <w:rPr>
                <w:sz w:val="20"/>
                <w:szCs w:val="20"/>
              </w:rPr>
            </w:pPr>
            <w:r>
              <w:rPr>
                <w:sz w:val="20"/>
                <w:szCs w:val="20"/>
              </w:rPr>
              <w:t>1.4-D</w:t>
            </w:r>
          </w:p>
        </w:tc>
        <w:tc>
          <w:tcPr>
            <w:tcW w:w="3160" w:type="dxa"/>
          </w:tcPr>
          <w:p w14:paraId="39096692" w14:textId="77777777" w:rsidR="00F020BD" w:rsidRDefault="00CF0FE9">
            <w:pPr>
              <w:rPr>
                <w:sz w:val="20"/>
                <w:szCs w:val="20"/>
              </w:rPr>
            </w:pPr>
            <w:r>
              <w:rPr>
                <w:sz w:val="20"/>
                <w:szCs w:val="20"/>
              </w:rPr>
              <w:t>Candidly revisit the mandate and functioning of Project Steering Committees</w:t>
            </w:r>
          </w:p>
        </w:tc>
        <w:tc>
          <w:tcPr>
            <w:tcW w:w="1080" w:type="dxa"/>
          </w:tcPr>
          <w:p w14:paraId="38B0C4FC" w14:textId="77777777" w:rsidR="00F020BD" w:rsidRDefault="00CF0FE9">
            <w:pPr>
              <w:rPr>
                <w:sz w:val="20"/>
                <w:szCs w:val="20"/>
              </w:rPr>
            </w:pPr>
            <w:r>
              <w:rPr>
                <w:sz w:val="20"/>
                <w:szCs w:val="20"/>
              </w:rPr>
              <w:t>Accepted</w:t>
            </w:r>
          </w:p>
        </w:tc>
        <w:tc>
          <w:tcPr>
            <w:tcW w:w="2430" w:type="dxa"/>
          </w:tcPr>
          <w:p w14:paraId="7081B822" w14:textId="77777777" w:rsidR="00F020BD" w:rsidRDefault="00CF0FE9">
            <w:pPr>
              <w:rPr>
                <w:sz w:val="20"/>
                <w:szCs w:val="20"/>
              </w:rPr>
            </w:pPr>
            <w:r>
              <w:rPr>
                <w:sz w:val="20"/>
                <w:szCs w:val="20"/>
              </w:rPr>
              <w:t xml:space="preserve">The relevance and value addition/proposition of the project steering committees to be reviewed by the PCT and a </w:t>
            </w:r>
            <w:r>
              <w:rPr>
                <w:sz w:val="20"/>
                <w:szCs w:val="20"/>
              </w:rPr>
              <w:lastRenderedPageBreak/>
              <w:t>decision made at the next meeting.</w:t>
            </w:r>
          </w:p>
        </w:tc>
        <w:tc>
          <w:tcPr>
            <w:tcW w:w="1710" w:type="dxa"/>
          </w:tcPr>
          <w:p w14:paraId="3B81E038" w14:textId="77777777" w:rsidR="00F020BD" w:rsidRDefault="00CF0FE9">
            <w:pPr>
              <w:rPr>
                <w:sz w:val="20"/>
                <w:szCs w:val="20"/>
              </w:rPr>
            </w:pPr>
            <w:r>
              <w:rPr>
                <w:sz w:val="20"/>
                <w:szCs w:val="20"/>
              </w:rPr>
              <w:lastRenderedPageBreak/>
              <w:t xml:space="preserve">PCT </w:t>
            </w:r>
          </w:p>
        </w:tc>
        <w:tc>
          <w:tcPr>
            <w:tcW w:w="1350" w:type="dxa"/>
          </w:tcPr>
          <w:p w14:paraId="0083A588" w14:textId="77777777" w:rsidR="00F020BD" w:rsidRDefault="00CF0FE9">
            <w:pPr>
              <w:rPr>
                <w:sz w:val="20"/>
                <w:szCs w:val="20"/>
              </w:rPr>
            </w:pPr>
            <w:r>
              <w:rPr>
                <w:sz w:val="20"/>
                <w:szCs w:val="20"/>
              </w:rPr>
              <w:t>No need for extra funds</w:t>
            </w:r>
          </w:p>
        </w:tc>
        <w:tc>
          <w:tcPr>
            <w:tcW w:w="1440" w:type="dxa"/>
          </w:tcPr>
          <w:p w14:paraId="5571F612" w14:textId="77777777" w:rsidR="00F020BD" w:rsidRDefault="00CF0FE9">
            <w:pPr>
              <w:rPr>
                <w:sz w:val="20"/>
                <w:szCs w:val="20"/>
              </w:rPr>
            </w:pPr>
            <w:r>
              <w:rPr>
                <w:sz w:val="20"/>
                <w:szCs w:val="20"/>
              </w:rPr>
              <w:t>High</w:t>
            </w:r>
          </w:p>
        </w:tc>
        <w:tc>
          <w:tcPr>
            <w:tcW w:w="1440" w:type="dxa"/>
          </w:tcPr>
          <w:p w14:paraId="0FF9FC11" w14:textId="77777777" w:rsidR="00F020BD" w:rsidRDefault="00F020BD">
            <w:pPr>
              <w:rPr>
                <w:sz w:val="20"/>
                <w:szCs w:val="20"/>
              </w:rPr>
            </w:pPr>
          </w:p>
        </w:tc>
        <w:tc>
          <w:tcPr>
            <w:tcW w:w="1350" w:type="dxa"/>
          </w:tcPr>
          <w:p w14:paraId="0447C9DB" w14:textId="77777777" w:rsidR="00F020BD" w:rsidRDefault="00CF0FE9">
            <w:pPr>
              <w:rPr>
                <w:sz w:val="20"/>
                <w:szCs w:val="20"/>
              </w:rPr>
            </w:pPr>
            <w:r>
              <w:rPr>
                <w:sz w:val="20"/>
                <w:szCs w:val="20"/>
              </w:rPr>
              <w:t xml:space="preserve">Irmgard to share minutes and the </w:t>
            </w:r>
            <w:proofErr w:type="spellStart"/>
            <w:r>
              <w:rPr>
                <w:sz w:val="20"/>
                <w:szCs w:val="20"/>
              </w:rPr>
              <w:t>ToRs</w:t>
            </w:r>
            <w:proofErr w:type="spellEnd"/>
            <w:r>
              <w:rPr>
                <w:sz w:val="20"/>
                <w:szCs w:val="20"/>
              </w:rPr>
              <w:t xml:space="preserve"> of the two project </w:t>
            </w:r>
            <w:r>
              <w:rPr>
                <w:sz w:val="20"/>
                <w:szCs w:val="20"/>
              </w:rPr>
              <w:lastRenderedPageBreak/>
              <w:t>steering committees in ESA and WA for review by PCT members.</w:t>
            </w:r>
          </w:p>
          <w:p w14:paraId="51179A71" w14:textId="77777777" w:rsidR="00721ECB" w:rsidRPr="00721ECB" w:rsidRDefault="00721ECB" w:rsidP="00721ECB">
            <w:pPr>
              <w:rPr>
                <w:sz w:val="20"/>
                <w:szCs w:val="20"/>
              </w:rPr>
            </w:pPr>
            <w:r>
              <w:rPr>
                <w:sz w:val="20"/>
                <w:szCs w:val="20"/>
              </w:rPr>
              <w:t>------------</w:t>
            </w:r>
          </w:p>
          <w:p w14:paraId="118CD09F" w14:textId="77777777" w:rsidR="00F020BD" w:rsidRPr="00721ECB" w:rsidRDefault="00CF0FE9">
            <w:pPr>
              <w:rPr>
                <w:sz w:val="20"/>
                <w:szCs w:val="20"/>
              </w:rPr>
            </w:pPr>
            <w:r w:rsidRPr="00721ECB">
              <w:rPr>
                <w:color w:val="000000" w:themeColor="text1"/>
                <w:sz w:val="20"/>
                <w:szCs w:val="20"/>
              </w:rPr>
              <w:t>I wonder whether the PCT can make decisions affecting the SCs</w:t>
            </w:r>
            <w:r w:rsidR="001D727E">
              <w:rPr>
                <w:color w:val="000000" w:themeColor="text1"/>
                <w:sz w:val="20"/>
                <w:szCs w:val="20"/>
              </w:rPr>
              <w:t xml:space="preserve"> - Irmgard</w:t>
            </w:r>
          </w:p>
        </w:tc>
      </w:tr>
      <w:tr w:rsidR="00F020BD" w14:paraId="164DDCDC" w14:textId="77777777">
        <w:tc>
          <w:tcPr>
            <w:tcW w:w="14665" w:type="dxa"/>
            <w:gridSpan w:val="9"/>
          </w:tcPr>
          <w:p w14:paraId="532D922E" w14:textId="77777777" w:rsidR="00F020BD" w:rsidRDefault="00CF0FE9">
            <w:pPr>
              <w:rPr>
                <w:b/>
                <w:color w:val="2F5497"/>
                <w:sz w:val="20"/>
                <w:szCs w:val="20"/>
              </w:rPr>
            </w:pPr>
            <w:r>
              <w:rPr>
                <w:b/>
                <w:color w:val="2F5497"/>
                <w:sz w:val="20"/>
                <w:szCs w:val="20"/>
              </w:rPr>
              <w:lastRenderedPageBreak/>
              <w:t>2. Data Management, Monitoring, Evaluation, and Learning</w:t>
            </w:r>
          </w:p>
        </w:tc>
      </w:tr>
      <w:tr w:rsidR="00F020BD" w14:paraId="46C82225" w14:textId="77777777">
        <w:tc>
          <w:tcPr>
            <w:tcW w:w="705" w:type="dxa"/>
          </w:tcPr>
          <w:p w14:paraId="441E97D9" w14:textId="77777777" w:rsidR="00F020BD" w:rsidRDefault="00CF0FE9">
            <w:pPr>
              <w:rPr>
                <w:sz w:val="20"/>
                <w:szCs w:val="20"/>
              </w:rPr>
            </w:pPr>
            <w:r>
              <w:rPr>
                <w:sz w:val="20"/>
                <w:szCs w:val="20"/>
              </w:rPr>
              <w:t>2.4-B</w:t>
            </w:r>
          </w:p>
        </w:tc>
        <w:tc>
          <w:tcPr>
            <w:tcW w:w="3160" w:type="dxa"/>
          </w:tcPr>
          <w:p w14:paraId="64B434F3" w14:textId="77777777" w:rsidR="00F020BD" w:rsidRDefault="00CF0FE9">
            <w:pPr>
              <w:rPr>
                <w:sz w:val="20"/>
                <w:szCs w:val="20"/>
              </w:rPr>
            </w:pPr>
            <w:r>
              <w:rPr>
                <w:sz w:val="20"/>
                <w:szCs w:val="20"/>
              </w:rPr>
              <w:t>Assess the AR program’s progress toward integration of agricultural and socioeconomic domains in the context of similar programs</w:t>
            </w:r>
          </w:p>
        </w:tc>
        <w:tc>
          <w:tcPr>
            <w:tcW w:w="1080" w:type="dxa"/>
          </w:tcPr>
          <w:p w14:paraId="7060354D" w14:textId="77777777" w:rsidR="00F020BD" w:rsidRDefault="00CF0FE9">
            <w:pPr>
              <w:rPr>
                <w:sz w:val="20"/>
                <w:szCs w:val="20"/>
              </w:rPr>
            </w:pPr>
            <w:r>
              <w:rPr>
                <w:sz w:val="20"/>
                <w:szCs w:val="20"/>
              </w:rPr>
              <w:t>Accepted</w:t>
            </w:r>
          </w:p>
        </w:tc>
        <w:tc>
          <w:tcPr>
            <w:tcW w:w="2430" w:type="dxa"/>
          </w:tcPr>
          <w:p w14:paraId="35E9C1CF" w14:textId="77777777" w:rsidR="00F020BD" w:rsidRDefault="00CF0FE9">
            <w:pPr>
              <w:rPr>
                <w:sz w:val="20"/>
                <w:szCs w:val="20"/>
              </w:rPr>
            </w:pPr>
            <w:r>
              <w:rPr>
                <w:sz w:val="20"/>
                <w:szCs w:val="20"/>
              </w:rPr>
              <w:t xml:space="preserve">Good recommendation, but it is not easy to implement and would require further thoughts to develop concrete action points. </w:t>
            </w:r>
          </w:p>
        </w:tc>
        <w:tc>
          <w:tcPr>
            <w:tcW w:w="1710" w:type="dxa"/>
          </w:tcPr>
          <w:p w14:paraId="63BCFF55" w14:textId="77777777" w:rsidR="00F020BD" w:rsidRDefault="00CF0FE9">
            <w:pPr>
              <w:rPr>
                <w:sz w:val="20"/>
                <w:szCs w:val="20"/>
              </w:rPr>
            </w:pPr>
            <w:r>
              <w:rPr>
                <w:sz w:val="20"/>
                <w:szCs w:val="20"/>
              </w:rPr>
              <w:t xml:space="preserve">Mateete, Kindu and Fred, with support from PCT </w:t>
            </w:r>
          </w:p>
        </w:tc>
        <w:tc>
          <w:tcPr>
            <w:tcW w:w="1350" w:type="dxa"/>
          </w:tcPr>
          <w:p w14:paraId="649C579D" w14:textId="77777777" w:rsidR="00F020BD" w:rsidRDefault="00CF0FE9">
            <w:pPr>
              <w:rPr>
                <w:sz w:val="20"/>
                <w:szCs w:val="20"/>
              </w:rPr>
            </w:pPr>
            <w:r>
              <w:rPr>
                <w:sz w:val="20"/>
                <w:szCs w:val="20"/>
              </w:rPr>
              <w:t>This could require some extra funds to collect SIAF data</w:t>
            </w:r>
          </w:p>
        </w:tc>
        <w:tc>
          <w:tcPr>
            <w:tcW w:w="1440" w:type="dxa"/>
          </w:tcPr>
          <w:p w14:paraId="5CDA05EA" w14:textId="77777777" w:rsidR="00F020BD" w:rsidRDefault="00CF0FE9">
            <w:pPr>
              <w:rPr>
                <w:sz w:val="20"/>
                <w:szCs w:val="20"/>
              </w:rPr>
            </w:pPr>
            <w:r>
              <w:rPr>
                <w:sz w:val="20"/>
                <w:szCs w:val="20"/>
              </w:rPr>
              <w:t>High</w:t>
            </w:r>
          </w:p>
        </w:tc>
        <w:tc>
          <w:tcPr>
            <w:tcW w:w="1440" w:type="dxa"/>
          </w:tcPr>
          <w:p w14:paraId="3321C0B8" w14:textId="77777777" w:rsidR="00F020BD" w:rsidRDefault="00F020BD">
            <w:pPr>
              <w:rPr>
                <w:sz w:val="20"/>
                <w:szCs w:val="20"/>
              </w:rPr>
            </w:pPr>
          </w:p>
        </w:tc>
        <w:tc>
          <w:tcPr>
            <w:tcW w:w="1350" w:type="dxa"/>
          </w:tcPr>
          <w:p w14:paraId="30EB1D19" w14:textId="77777777" w:rsidR="00F020BD" w:rsidRDefault="00F020BD">
            <w:pPr>
              <w:rPr>
                <w:sz w:val="20"/>
                <w:szCs w:val="20"/>
              </w:rPr>
            </w:pPr>
          </w:p>
        </w:tc>
      </w:tr>
      <w:tr w:rsidR="00F020BD" w14:paraId="56C07A7A" w14:textId="77777777">
        <w:tc>
          <w:tcPr>
            <w:tcW w:w="14665" w:type="dxa"/>
            <w:gridSpan w:val="9"/>
          </w:tcPr>
          <w:p w14:paraId="21FF35D2" w14:textId="77777777" w:rsidR="00F020BD" w:rsidRDefault="00CF0FE9">
            <w:pPr>
              <w:rPr>
                <w:b/>
                <w:color w:val="2F5497"/>
                <w:sz w:val="20"/>
                <w:szCs w:val="20"/>
              </w:rPr>
            </w:pPr>
            <w:r>
              <w:rPr>
                <w:b/>
                <w:color w:val="2F5497"/>
                <w:sz w:val="20"/>
                <w:szCs w:val="20"/>
              </w:rPr>
              <w:t>4. Research achievements</w:t>
            </w:r>
          </w:p>
        </w:tc>
      </w:tr>
      <w:tr w:rsidR="00F020BD" w14:paraId="3442D304" w14:textId="77777777">
        <w:tc>
          <w:tcPr>
            <w:tcW w:w="705" w:type="dxa"/>
          </w:tcPr>
          <w:p w14:paraId="31277536" w14:textId="77777777" w:rsidR="00F020BD" w:rsidRDefault="00CF0FE9">
            <w:pPr>
              <w:rPr>
                <w:sz w:val="20"/>
                <w:szCs w:val="20"/>
              </w:rPr>
            </w:pPr>
            <w:r>
              <w:rPr>
                <w:sz w:val="20"/>
                <w:szCs w:val="20"/>
              </w:rPr>
              <w:t>4.4-C</w:t>
            </w:r>
          </w:p>
        </w:tc>
        <w:tc>
          <w:tcPr>
            <w:tcW w:w="3160" w:type="dxa"/>
          </w:tcPr>
          <w:p w14:paraId="51C858C1" w14:textId="77777777" w:rsidR="00F020BD" w:rsidRDefault="00CF0FE9">
            <w:pPr>
              <w:rPr>
                <w:sz w:val="20"/>
                <w:szCs w:val="20"/>
              </w:rPr>
            </w:pPr>
            <w:r>
              <w:rPr>
                <w:sz w:val="20"/>
                <w:szCs w:val="20"/>
              </w:rPr>
              <w:t>Leverage existing data streams to better quantify AR potential for enhancing household income and reducing hunger and poverty</w:t>
            </w:r>
          </w:p>
        </w:tc>
        <w:tc>
          <w:tcPr>
            <w:tcW w:w="1080" w:type="dxa"/>
          </w:tcPr>
          <w:p w14:paraId="0E01D08A" w14:textId="77777777" w:rsidR="00F020BD" w:rsidRDefault="00CF0FE9">
            <w:pPr>
              <w:rPr>
                <w:sz w:val="20"/>
                <w:szCs w:val="20"/>
              </w:rPr>
            </w:pPr>
            <w:r>
              <w:rPr>
                <w:sz w:val="20"/>
                <w:szCs w:val="20"/>
              </w:rPr>
              <w:t>Accepted</w:t>
            </w:r>
          </w:p>
        </w:tc>
        <w:tc>
          <w:tcPr>
            <w:tcW w:w="2430" w:type="dxa"/>
          </w:tcPr>
          <w:p w14:paraId="76A9EB3D" w14:textId="77777777" w:rsidR="00F020BD" w:rsidRDefault="00CF0FE9">
            <w:pPr>
              <w:rPr>
                <w:sz w:val="20"/>
                <w:szCs w:val="20"/>
              </w:rPr>
            </w:pPr>
            <w:r>
              <w:rPr>
                <w:sz w:val="20"/>
                <w:szCs w:val="20"/>
              </w:rPr>
              <w:t xml:space="preserve">This is certainly a high priority recommendation that is critical to Africa RISING systems research work. Currently there is some work being implemented by Carlo and Jerry in Ghana that will provide some insights to this. Other countries to be included later. The PCT will also hold further discussions about how to mainstream the effective use of the SIAF framework. </w:t>
            </w:r>
          </w:p>
        </w:tc>
        <w:tc>
          <w:tcPr>
            <w:tcW w:w="1710" w:type="dxa"/>
          </w:tcPr>
          <w:p w14:paraId="6FB26A55" w14:textId="77777777" w:rsidR="00F020BD" w:rsidRDefault="00CF0FE9">
            <w:pPr>
              <w:rPr>
                <w:sz w:val="20"/>
                <w:szCs w:val="20"/>
              </w:rPr>
            </w:pPr>
            <w:r>
              <w:rPr>
                <w:sz w:val="20"/>
                <w:szCs w:val="20"/>
              </w:rPr>
              <w:t xml:space="preserve">Carlo </w:t>
            </w:r>
          </w:p>
        </w:tc>
        <w:tc>
          <w:tcPr>
            <w:tcW w:w="1350" w:type="dxa"/>
          </w:tcPr>
          <w:p w14:paraId="2AA643BA" w14:textId="77777777" w:rsidR="00F020BD" w:rsidRDefault="00CF0FE9">
            <w:pPr>
              <w:rPr>
                <w:sz w:val="20"/>
                <w:szCs w:val="20"/>
              </w:rPr>
            </w:pPr>
            <w:r>
              <w:rPr>
                <w:sz w:val="20"/>
                <w:szCs w:val="20"/>
              </w:rPr>
              <w:t>Should be or rather become part of business as usual.</w:t>
            </w:r>
          </w:p>
        </w:tc>
        <w:tc>
          <w:tcPr>
            <w:tcW w:w="1440" w:type="dxa"/>
          </w:tcPr>
          <w:p w14:paraId="4781125B" w14:textId="77777777" w:rsidR="00F020BD" w:rsidRDefault="00CF0FE9">
            <w:pPr>
              <w:rPr>
                <w:sz w:val="20"/>
                <w:szCs w:val="20"/>
              </w:rPr>
            </w:pPr>
            <w:r>
              <w:rPr>
                <w:sz w:val="20"/>
                <w:szCs w:val="20"/>
              </w:rPr>
              <w:t>High</w:t>
            </w:r>
          </w:p>
        </w:tc>
        <w:tc>
          <w:tcPr>
            <w:tcW w:w="1440" w:type="dxa"/>
          </w:tcPr>
          <w:p w14:paraId="3DAA1A74" w14:textId="77777777" w:rsidR="00F020BD" w:rsidRDefault="00CF0FE9">
            <w:pPr>
              <w:rPr>
                <w:sz w:val="20"/>
                <w:szCs w:val="20"/>
              </w:rPr>
            </w:pPr>
            <w:r>
              <w:rPr>
                <w:sz w:val="20"/>
                <w:szCs w:val="20"/>
              </w:rPr>
              <w:t>Underway</w:t>
            </w:r>
          </w:p>
        </w:tc>
        <w:tc>
          <w:tcPr>
            <w:tcW w:w="1350" w:type="dxa"/>
          </w:tcPr>
          <w:p w14:paraId="41C5B579" w14:textId="77777777" w:rsidR="00F020BD" w:rsidRDefault="00CF0FE9">
            <w:pPr>
              <w:rPr>
                <w:sz w:val="20"/>
                <w:szCs w:val="20"/>
              </w:rPr>
            </w:pPr>
            <w:r>
              <w:rPr>
                <w:sz w:val="20"/>
                <w:szCs w:val="20"/>
              </w:rPr>
              <w:t xml:space="preserve">Goes back to the SIAF </w:t>
            </w:r>
          </w:p>
          <w:p w14:paraId="58CFBAEC" w14:textId="77777777" w:rsidR="00F020BD" w:rsidRDefault="00CF0FE9">
            <w:pPr>
              <w:rPr>
                <w:sz w:val="20"/>
                <w:szCs w:val="20"/>
              </w:rPr>
            </w:pPr>
            <w:r>
              <w:rPr>
                <w:sz w:val="20"/>
                <w:szCs w:val="20"/>
              </w:rPr>
              <w:t xml:space="preserve">The study by Jerry and Carlo on how farmers are moving the sustainable intensification. IFPRI will expand the Ghana work to the other target countries and develop a cross-country </w:t>
            </w:r>
            <w:r>
              <w:rPr>
                <w:sz w:val="20"/>
                <w:szCs w:val="20"/>
              </w:rPr>
              <w:lastRenderedPageBreak/>
              <w:t xml:space="preserve">synthesis report. </w:t>
            </w:r>
          </w:p>
        </w:tc>
      </w:tr>
      <w:tr w:rsidR="00F020BD" w14:paraId="489173D6" w14:textId="77777777">
        <w:tc>
          <w:tcPr>
            <w:tcW w:w="705" w:type="dxa"/>
          </w:tcPr>
          <w:p w14:paraId="02A60DC8" w14:textId="77777777" w:rsidR="00F020BD" w:rsidRDefault="00CF0FE9">
            <w:pPr>
              <w:rPr>
                <w:sz w:val="20"/>
                <w:szCs w:val="20"/>
              </w:rPr>
            </w:pPr>
            <w:r>
              <w:rPr>
                <w:sz w:val="20"/>
                <w:szCs w:val="20"/>
              </w:rPr>
              <w:lastRenderedPageBreak/>
              <w:t>4.5-A</w:t>
            </w:r>
          </w:p>
        </w:tc>
        <w:tc>
          <w:tcPr>
            <w:tcW w:w="3160" w:type="dxa"/>
          </w:tcPr>
          <w:p w14:paraId="376B7684" w14:textId="77777777" w:rsidR="00F020BD" w:rsidRDefault="00CF0FE9">
            <w:pPr>
              <w:rPr>
                <w:sz w:val="20"/>
                <w:szCs w:val="20"/>
              </w:rPr>
            </w:pPr>
            <w:r>
              <w:rPr>
                <w:sz w:val="20"/>
                <w:szCs w:val="20"/>
              </w:rPr>
              <w:t xml:space="preserve">Better articulate in AR reporting the actual and potential roles of women </w:t>
            </w:r>
          </w:p>
        </w:tc>
        <w:tc>
          <w:tcPr>
            <w:tcW w:w="1080" w:type="dxa"/>
          </w:tcPr>
          <w:p w14:paraId="30AE7D06" w14:textId="77777777" w:rsidR="00F020BD" w:rsidRDefault="00CF0FE9">
            <w:pPr>
              <w:rPr>
                <w:sz w:val="20"/>
                <w:szCs w:val="20"/>
              </w:rPr>
            </w:pPr>
            <w:r>
              <w:rPr>
                <w:sz w:val="20"/>
                <w:szCs w:val="20"/>
              </w:rPr>
              <w:t>Accepted</w:t>
            </w:r>
          </w:p>
        </w:tc>
        <w:tc>
          <w:tcPr>
            <w:tcW w:w="2430" w:type="dxa"/>
          </w:tcPr>
          <w:p w14:paraId="30FF1C35" w14:textId="77777777" w:rsidR="00F020BD" w:rsidRDefault="00CF0FE9">
            <w:pPr>
              <w:rPr>
                <w:sz w:val="20"/>
                <w:szCs w:val="20"/>
              </w:rPr>
            </w:pPr>
            <w:r>
              <w:rPr>
                <w:sz w:val="20"/>
                <w:szCs w:val="20"/>
              </w:rPr>
              <w:t xml:space="preserve">It is true that across board participation of women is low in the program. Africa RISING needs to make a plan on how to improve this working through the gender specialists at project level. </w:t>
            </w:r>
            <w:r w:rsidR="00485CB6">
              <w:rPr>
                <w:sz w:val="20"/>
                <w:szCs w:val="20"/>
              </w:rPr>
              <w:t>Also,</w:t>
            </w:r>
            <w:r>
              <w:rPr>
                <w:sz w:val="20"/>
                <w:szCs w:val="20"/>
              </w:rPr>
              <w:t xml:space="preserve"> more effort needs to be put on documentation of the women's involvement. </w:t>
            </w:r>
          </w:p>
        </w:tc>
        <w:tc>
          <w:tcPr>
            <w:tcW w:w="1710" w:type="dxa"/>
          </w:tcPr>
          <w:p w14:paraId="45E9EC9A" w14:textId="77777777" w:rsidR="00F020BD" w:rsidRDefault="00CF0FE9">
            <w:pPr>
              <w:rPr>
                <w:sz w:val="20"/>
                <w:szCs w:val="20"/>
              </w:rPr>
            </w:pPr>
            <w:r>
              <w:rPr>
                <w:sz w:val="20"/>
                <w:szCs w:val="20"/>
              </w:rPr>
              <w:t xml:space="preserve">PCT Chair (Boni) to </w:t>
            </w:r>
            <w:proofErr w:type="gramStart"/>
            <w:r>
              <w:rPr>
                <w:sz w:val="20"/>
                <w:szCs w:val="20"/>
              </w:rPr>
              <w:t>request  Gundula</w:t>
            </w:r>
            <w:proofErr w:type="gramEnd"/>
            <w:r>
              <w:rPr>
                <w:sz w:val="20"/>
                <w:szCs w:val="20"/>
              </w:rPr>
              <w:t xml:space="preserve"> and other gender specialists within the program to review this recommendation and develop actions that Africa RISING can take on this.</w:t>
            </w:r>
          </w:p>
          <w:p w14:paraId="3A26B77F" w14:textId="77777777" w:rsidR="00F020BD" w:rsidRDefault="00CF0FE9">
            <w:pPr>
              <w:rPr>
                <w:sz w:val="20"/>
                <w:szCs w:val="20"/>
              </w:rPr>
            </w:pPr>
            <w:r>
              <w:rPr>
                <w:sz w:val="20"/>
                <w:szCs w:val="20"/>
              </w:rPr>
              <w:t>Kindu and Peter are also in the process of developing specific gender studies for AR Ethiopia and will provide an update on this.</w:t>
            </w:r>
          </w:p>
        </w:tc>
        <w:tc>
          <w:tcPr>
            <w:tcW w:w="1350" w:type="dxa"/>
          </w:tcPr>
          <w:p w14:paraId="7A5A5E06" w14:textId="77777777" w:rsidR="00F020BD" w:rsidRDefault="00CF0FE9">
            <w:pPr>
              <w:rPr>
                <w:sz w:val="20"/>
                <w:szCs w:val="20"/>
              </w:rPr>
            </w:pPr>
            <w:r>
              <w:rPr>
                <w:sz w:val="20"/>
                <w:szCs w:val="20"/>
              </w:rPr>
              <w:t>No</w:t>
            </w:r>
          </w:p>
        </w:tc>
        <w:tc>
          <w:tcPr>
            <w:tcW w:w="1440" w:type="dxa"/>
          </w:tcPr>
          <w:p w14:paraId="77D5F2AE" w14:textId="77777777" w:rsidR="00F020BD" w:rsidRDefault="00CF0FE9">
            <w:pPr>
              <w:rPr>
                <w:sz w:val="20"/>
                <w:szCs w:val="20"/>
              </w:rPr>
            </w:pPr>
            <w:r>
              <w:rPr>
                <w:sz w:val="20"/>
                <w:szCs w:val="20"/>
              </w:rPr>
              <w:t>High</w:t>
            </w:r>
          </w:p>
        </w:tc>
        <w:tc>
          <w:tcPr>
            <w:tcW w:w="1440" w:type="dxa"/>
          </w:tcPr>
          <w:p w14:paraId="65CBE9A1" w14:textId="77777777" w:rsidR="00F020BD" w:rsidRDefault="00F020BD">
            <w:pPr>
              <w:rPr>
                <w:sz w:val="20"/>
                <w:szCs w:val="20"/>
              </w:rPr>
            </w:pPr>
          </w:p>
        </w:tc>
        <w:tc>
          <w:tcPr>
            <w:tcW w:w="1350" w:type="dxa"/>
          </w:tcPr>
          <w:p w14:paraId="5ACEBF65" w14:textId="77777777" w:rsidR="00F020BD" w:rsidRDefault="00CF0FE9">
            <w:pPr>
              <w:rPr>
                <w:sz w:val="20"/>
                <w:szCs w:val="20"/>
              </w:rPr>
            </w:pPr>
            <w:r>
              <w:rPr>
                <w:sz w:val="20"/>
                <w:szCs w:val="20"/>
              </w:rPr>
              <w:t>If we were consistently applying the SIAF then this would come out expressly.</w:t>
            </w:r>
          </w:p>
        </w:tc>
      </w:tr>
      <w:tr w:rsidR="00F020BD" w14:paraId="11E28F73" w14:textId="77777777">
        <w:tc>
          <w:tcPr>
            <w:tcW w:w="705" w:type="dxa"/>
          </w:tcPr>
          <w:p w14:paraId="0F15B309" w14:textId="77777777" w:rsidR="00F020BD" w:rsidRDefault="00CF0FE9">
            <w:pPr>
              <w:rPr>
                <w:sz w:val="20"/>
                <w:szCs w:val="20"/>
              </w:rPr>
            </w:pPr>
            <w:r>
              <w:rPr>
                <w:sz w:val="20"/>
                <w:szCs w:val="20"/>
              </w:rPr>
              <w:t>4.5-B</w:t>
            </w:r>
          </w:p>
        </w:tc>
        <w:tc>
          <w:tcPr>
            <w:tcW w:w="3160" w:type="dxa"/>
          </w:tcPr>
          <w:p w14:paraId="4E820F06" w14:textId="77777777" w:rsidR="00F020BD" w:rsidRDefault="00CF0FE9">
            <w:pPr>
              <w:rPr>
                <w:sz w:val="20"/>
                <w:szCs w:val="20"/>
              </w:rPr>
            </w:pPr>
            <w:r>
              <w:rPr>
                <w:sz w:val="20"/>
                <w:szCs w:val="20"/>
              </w:rPr>
              <w:t>Develop an improved inventory and description of women-only research groups and gender-responsive modifications of AR technologies</w:t>
            </w:r>
          </w:p>
        </w:tc>
        <w:tc>
          <w:tcPr>
            <w:tcW w:w="1080" w:type="dxa"/>
          </w:tcPr>
          <w:p w14:paraId="6E874034" w14:textId="77777777" w:rsidR="00F020BD" w:rsidRDefault="00CF0FE9">
            <w:pPr>
              <w:rPr>
                <w:sz w:val="20"/>
                <w:szCs w:val="20"/>
              </w:rPr>
            </w:pPr>
            <w:r>
              <w:rPr>
                <w:sz w:val="20"/>
                <w:szCs w:val="20"/>
              </w:rPr>
              <w:t>Accepted</w:t>
            </w:r>
          </w:p>
        </w:tc>
        <w:tc>
          <w:tcPr>
            <w:tcW w:w="2430" w:type="dxa"/>
          </w:tcPr>
          <w:p w14:paraId="55B701BA" w14:textId="77777777" w:rsidR="00F020BD" w:rsidRDefault="00CF0FE9">
            <w:pPr>
              <w:rPr>
                <w:sz w:val="20"/>
                <w:szCs w:val="20"/>
              </w:rPr>
            </w:pPr>
            <w:r>
              <w:rPr>
                <w:sz w:val="20"/>
                <w:szCs w:val="20"/>
              </w:rPr>
              <w:t>To also be addressed by the gender specialists together with recommendation 4.5 A</w:t>
            </w:r>
          </w:p>
          <w:p w14:paraId="68CA19B4" w14:textId="77777777" w:rsidR="00F020BD" w:rsidRDefault="00F020BD">
            <w:pPr>
              <w:rPr>
                <w:sz w:val="20"/>
                <w:szCs w:val="20"/>
              </w:rPr>
            </w:pPr>
          </w:p>
        </w:tc>
        <w:tc>
          <w:tcPr>
            <w:tcW w:w="1710" w:type="dxa"/>
          </w:tcPr>
          <w:p w14:paraId="2C490621" w14:textId="77777777" w:rsidR="00F020BD" w:rsidRDefault="00CF0FE9">
            <w:pPr>
              <w:rPr>
                <w:sz w:val="20"/>
                <w:szCs w:val="20"/>
              </w:rPr>
            </w:pPr>
            <w:r>
              <w:rPr>
                <w:sz w:val="20"/>
                <w:szCs w:val="20"/>
              </w:rPr>
              <w:t>Same as recommendation 4.5 A</w:t>
            </w:r>
          </w:p>
        </w:tc>
        <w:tc>
          <w:tcPr>
            <w:tcW w:w="1350" w:type="dxa"/>
          </w:tcPr>
          <w:p w14:paraId="087CDD82" w14:textId="77777777" w:rsidR="00F020BD" w:rsidRDefault="00CF0FE9">
            <w:pPr>
              <w:rPr>
                <w:sz w:val="20"/>
                <w:szCs w:val="20"/>
              </w:rPr>
            </w:pPr>
            <w:r>
              <w:rPr>
                <w:sz w:val="20"/>
                <w:szCs w:val="20"/>
              </w:rPr>
              <w:t xml:space="preserve">We would need to </w:t>
            </w:r>
            <w:r w:rsidR="00CC2D45">
              <w:rPr>
                <w:sz w:val="20"/>
                <w:szCs w:val="20"/>
              </w:rPr>
              <w:t>prioritize</w:t>
            </w:r>
            <w:r>
              <w:rPr>
                <w:sz w:val="20"/>
                <w:szCs w:val="20"/>
              </w:rPr>
              <w:t xml:space="preserve"> funding during the next planning phases.</w:t>
            </w:r>
          </w:p>
        </w:tc>
        <w:tc>
          <w:tcPr>
            <w:tcW w:w="1440" w:type="dxa"/>
          </w:tcPr>
          <w:p w14:paraId="394A7C93" w14:textId="77777777" w:rsidR="00F020BD" w:rsidRDefault="00CF0FE9">
            <w:pPr>
              <w:rPr>
                <w:sz w:val="20"/>
                <w:szCs w:val="20"/>
              </w:rPr>
            </w:pPr>
            <w:r>
              <w:rPr>
                <w:sz w:val="20"/>
                <w:szCs w:val="20"/>
              </w:rPr>
              <w:t>High</w:t>
            </w:r>
          </w:p>
        </w:tc>
        <w:tc>
          <w:tcPr>
            <w:tcW w:w="1440" w:type="dxa"/>
          </w:tcPr>
          <w:p w14:paraId="7999DDA7" w14:textId="77777777" w:rsidR="00F020BD" w:rsidRDefault="00F020BD">
            <w:pPr>
              <w:rPr>
                <w:sz w:val="20"/>
                <w:szCs w:val="20"/>
              </w:rPr>
            </w:pPr>
          </w:p>
        </w:tc>
        <w:tc>
          <w:tcPr>
            <w:tcW w:w="1350" w:type="dxa"/>
          </w:tcPr>
          <w:p w14:paraId="1ED95019" w14:textId="77777777" w:rsidR="00F020BD" w:rsidRDefault="00F020BD">
            <w:pPr>
              <w:rPr>
                <w:sz w:val="20"/>
                <w:szCs w:val="20"/>
              </w:rPr>
            </w:pPr>
          </w:p>
        </w:tc>
      </w:tr>
      <w:tr w:rsidR="00F020BD" w14:paraId="4E73C3AA" w14:textId="77777777">
        <w:tc>
          <w:tcPr>
            <w:tcW w:w="705" w:type="dxa"/>
          </w:tcPr>
          <w:p w14:paraId="6CF82928" w14:textId="77777777" w:rsidR="00F020BD" w:rsidRDefault="00CF0FE9">
            <w:pPr>
              <w:rPr>
                <w:sz w:val="20"/>
                <w:szCs w:val="20"/>
              </w:rPr>
            </w:pPr>
            <w:r>
              <w:rPr>
                <w:sz w:val="20"/>
                <w:szCs w:val="20"/>
              </w:rPr>
              <w:t>4.7-A</w:t>
            </w:r>
          </w:p>
        </w:tc>
        <w:tc>
          <w:tcPr>
            <w:tcW w:w="3160" w:type="dxa"/>
          </w:tcPr>
          <w:p w14:paraId="074FE7C9" w14:textId="77777777" w:rsidR="00F020BD" w:rsidRDefault="00CF0FE9">
            <w:pPr>
              <w:rPr>
                <w:sz w:val="20"/>
                <w:szCs w:val="20"/>
              </w:rPr>
            </w:pPr>
            <w:r>
              <w:rPr>
                <w:sz w:val="20"/>
                <w:szCs w:val="20"/>
              </w:rPr>
              <w:t>Systematically document hypotheses and evidence related to technology adoption and scaling</w:t>
            </w:r>
          </w:p>
        </w:tc>
        <w:tc>
          <w:tcPr>
            <w:tcW w:w="1080" w:type="dxa"/>
          </w:tcPr>
          <w:p w14:paraId="1F7BAE10" w14:textId="77777777" w:rsidR="00F020BD" w:rsidRDefault="00CF0FE9">
            <w:pPr>
              <w:rPr>
                <w:sz w:val="20"/>
                <w:szCs w:val="20"/>
              </w:rPr>
            </w:pPr>
            <w:r>
              <w:rPr>
                <w:sz w:val="20"/>
                <w:szCs w:val="20"/>
              </w:rPr>
              <w:t>Accepted</w:t>
            </w:r>
          </w:p>
        </w:tc>
        <w:tc>
          <w:tcPr>
            <w:tcW w:w="2430" w:type="dxa"/>
          </w:tcPr>
          <w:p w14:paraId="66D15D73" w14:textId="77777777" w:rsidR="00F020BD" w:rsidRDefault="00CF0FE9">
            <w:pPr>
              <w:rPr>
                <w:sz w:val="20"/>
                <w:szCs w:val="20"/>
              </w:rPr>
            </w:pPr>
            <w:r>
              <w:rPr>
                <w:sz w:val="20"/>
                <w:szCs w:val="20"/>
              </w:rPr>
              <w:t xml:space="preserve">The program has made efforts to address this. It is however still not well embedded in the program’s activities. There is opportunity for doing some case studies that would generate evidence and then we use those. This is linked back to the end-line and associated </w:t>
            </w:r>
            <w:r>
              <w:rPr>
                <w:sz w:val="20"/>
                <w:szCs w:val="20"/>
              </w:rPr>
              <w:lastRenderedPageBreak/>
              <w:t>studies/surveys that will be done by the M&amp;E team.</w:t>
            </w:r>
          </w:p>
        </w:tc>
        <w:tc>
          <w:tcPr>
            <w:tcW w:w="1710" w:type="dxa"/>
          </w:tcPr>
          <w:p w14:paraId="08FAE31E" w14:textId="77777777" w:rsidR="00F020BD" w:rsidRDefault="00CF0FE9">
            <w:pPr>
              <w:rPr>
                <w:sz w:val="20"/>
                <w:szCs w:val="20"/>
              </w:rPr>
            </w:pPr>
            <w:r>
              <w:rPr>
                <w:sz w:val="20"/>
                <w:szCs w:val="20"/>
              </w:rPr>
              <w:lastRenderedPageBreak/>
              <w:t>Carlo and the M&amp;E team</w:t>
            </w:r>
          </w:p>
        </w:tc>
        <w:tc>
          <w:tcPr>
            <w:tcW w:w="1350" w:type="dxa"/>
          </w:tcPr>
          <w:p w14:paraId="1BE79D50" w14:textId="77777777" w:rsidR="00F020BD" w:rsidRDefault="00CF0FE9">
            <w:pPr>
              <w:rPr>
                <w:sz w:val="20"/>
                <w:szCs w:val="20"/>
              </w:rPr>
            </w:pPr>
            <w:r>
              <w:rPr>
                <w:sz w:val="20"/>
                <w:szCs w:val="20"/>
              </w:rPr>
              <w:t xml:space="preserve">We would need to </w:t>
            </w:r>
            <w:r w:rsidR="00CC2D45">
              <w:rPr>
                <w:sz w:val="20"/>
                <w:szCs w:val="20"/>
              </w:rPr>
              <w:t>prioritize</w:t>
            </w:r>
            <w:r>
              <w:rPr>
                <w:sz w:val="20"/>
                <w:szCs w:val="20"/>
              </w:rPr>
              <w:t xml:space="preserve"> funding during the next planning phases.</w:t>
            </w:r>
          </w:p>
        </w:tc>
        <w:tc>
          <w:tcPr>
            <w:tcW w:w="1440" w:type="dxa"/>
          </w:tcPr>
          <w:p w14:paraId="1F8ACE5F" w14:textId="77777777" w:rsidR="00F020BD" w:rsidRDefault="00CF0FE9">
            <w:pPr>
              <w:rPr>
                <w:sz w:val="20"/>
                <w:szCs w:val="20"/>
              </w:rPr>
            </w:pPr>
            <w:r>
              <w:rPr>
                <w:sz w:val="20"/>
                <w:szCs w:val="20"/>
              </w:rPr>
              <w:t>Medium</w:t>
            </w:r>
          </w:p>
        </w:tc>
        <w:tc>
          <w:tcPr>
            <w:tcW w:w="1440" w:type="dxa"/>
          </w:tcPr>
          <w:p w14:paraId="2B1BD0DB" w14:textId="77777777" w:rsidR="00F020BD" w:rsidRDefault="00F020BD">
            <w:pPr>
              <w:rPr>
                <w:sz w:val="20"/>
                <w:szCs w:val="20"/>
              </w:rPr>
            </w:pPr>
          </w:p>
        </w:tc>
        <w:tc>
          <w:tcPr>
            <w:tcW w:w="1350" w:type="dxa"/>
          </w:tcPr>
          <w:p w14:paraId="652819D4" w14:textId="77777777" w:rsidR="00F020BD" w:rsidRDefault="00CF0FE9">
            <w:pPr>
              <w:rPr>
                <w:sz w:val="20"/>
                <w:szCs w:val="20"/>
              </w:rPr>
            </w:pPr>
            <w:r>
              <w:rPr>
                <w:sz w:val="20"/>
                <w:szCs w:val="20"/>
              </w:rPr>
              <w:t xml:space="preserve">The Africa RISING – NAFAKA is doing this, so this project </w:t>
            </w:r>
            <w:proofErr w:type="gramStart"/>
            <w:r>
              <w:rPr>
                <w:sz w:val="20"/>
                <w:szCs w:val="20"/>
              </w:rPr>
              <w:t>provides  a</w:t>
            </w:r>
            <w:proofErr w:type="gramEnd"/>
            <w:r>
              <w:rPr>
                <w:sz w:val="20"/>
                <w:szCs w:val="20"/>
              </w:rPr>
              <w:t xml:space="preserve"> strong opportunity to learn </w:t>
            </w:r>
            <w:proofErr w:type="spellStart"/>
            <w:r>
              <w:rPr>
                <w:sz w:val="20"/>
                <w:szCs w:val="20"/>
              </w:rPr>
              <w:t>from..Under</w:t>
            </w:r>
            <w:proofErr w:type="spellEnd"/>
            <w:r>
              <w:rPr>
                <w:sz w:val="20"/>
                <w:szCs w:val="20"/>
              </w:rPr>
              <w:t xml:space="preserve"> the guidance </w:t>
            </w:r>
            <w:r>
              <w:rPr>
                <w:sz w:val="20"/>
                <w:szCs w:val="20"/>
              </w:rPr>
              <w:lastRenderedPageBreak/>
              <w:t>of IFPRI, local M&amp;E officers will work with researchers and their development partners to document alternative scaling strategies to feed into cross-regional synthesis report. IFPRI will continue its collaboration with researchers to expand ex ante evaluations of the effects of validated AR technologies.</w:t>
            </w:r>
          </w:p>
        </w:tc>
      </w:tr>
      <w:tr w:rsidR="00F020BD" w14:paraId="435F83CE" w14:textId="77777777">
        <w:tc>
          <w:tcPr>
            <w:tcW w:w="14665" w:type="dxa"/>
            <w:gridSpan w:val="9"/>
          </w:tcPr>
          <w:p w14:paraId="736D4E3E" w14:textId="77777777" w:rsidR="00F020BD" w:rsidRDefault="00CF0FE9">
            <w:pPr>
              <w:rPr>
                <w:b/>
                <w:color w:val="2F5497"/>
                <w:sz w:val="20"/>
                <w:szCs w:val="20"/>
              </w:rPr>
            </w:pPr>
            <w:r>
              <w:rPr>
                <w:b/>
                <w:color w:val="2F5497"/>
                <w:sz w:val="20"/>
                <w:szCs w:val="20"/>
              </w:rPr>
              <w:t>5. Alignment with donor and country development strategies</w:t>
            </w:r>
          </w:p>
        </w:tc>
      </w:tr>
      <w:tr w:rsidR="00F020BD" w14:paraId="71FCA1FF" w14:textId="77777777">
        <w:tc>
          <w:tcPr>
            <w:tcW w:w="705" w:type="dxa"/>
          </w:tcPr>
          <w:p w14:paraId="4250433D" w14:textId="77777777" w:rsidR="00F020BD" w:rsidRDefault="00CF0FE9">
            <w:pPr>
              <w:rPr>
                <w:sz w:val="20"/>
                <w:szCs w:val="20"/>
              </w:rPr>
            </w:pPr>
            <w:r>
              <w:rPr>
                <w:sz w:val="20"/>
                <w:szCs w:val="20"/>
              </w:rPr>
              <w:t>5.1-A</w:t>
            </w:r>
          </w:p>
        </w:tc>
        <w:tc>
          <w:tcPr>
            <w:tcW w:w="3160" w:type="dxa"/>
          </w:tcPr>
          <w:p w14:paraId="1C3046FD" w14:textId="77777777" w:rsidR="00F020BD" w:rsidRDefault="00CF0FE9">
            <w:pPr>
              <w:rPr>
                <w:sz w:val="20"/>
                <w:szCs w:val="20"/>
              </w:rPr>
            </w:pPr>
            <w:r>
              <w:rPr>
                <w:sz w:val="20"/>
                <w:szCs w:val="20"/>
              </w:rPr>
              <w:t>Collaborate with Washington DC-based USAID partners to identify entry points in national policy and at USAID country-based Missions for scaling AR-generated knowledge and technologies</w:t>
            </w:r>
          </w:p>
        </w:tc>
        <w:tc>
          <w:tcPr>
            <w:tcW w:w="1080" w:type="dxa"/>
          </w:tcPr>
          <w:p w14:paraId="03202ADC" w14:textId="77777777" w:rsidR="00F020BD" w:rsidRDefault="00CF0FE9">
            <w:pPr>
              <w:rPr>
                <w:sz w:val="20"/>
                <w:szCs w:val="20"/>
              </w:rPr>
            </w:pPr>
            <w:r>
              <w:rPr>
                <w:sz w:val="20"/>
                <w:szCs w:val="20"/>
              </w:rPr>
              <w:t>Accepted</w:t>
            </w:r>
          </w:p>
        </w:tc>
        <w:tc>
          <w:tcPr>
            <w:tcW w:w="2430" w:type="dxa"/>
          </w:tcPr>
          <w:p w14:paraId="0418F053" w14:textId="77777777" w:rsidR="00F020BD" w:rsidRDefault="00CF0FE9">
            <w:pPr>
              <w:rPr>
                <w:sz w:val="20"/>
                <w:szCs w:val="20"/>
              </w:rPr>
            </w:pPr>
            <w:r>
              <w:rPr>
                <w:sz w:val="20"/>
                <w:szCs w:val="20"/>
              </w:rPr>
              <w:t>There is a deliberate effort by the project to interact with various country level missions. We will continue with this. For the DC based partners Jerry to provide further advice on this.</w:t>
            </w:r>
          </w:p>
        </w:tc>
        <w:tc>
          <w:tcPr>
            <w:tcW w:w="1710" w:type="dxa"/>
          </w:tcPr>
          <w:p w14:paraId="4BC84EAF" w14:textId="77777777" w:rsidR="00F020BD" w:rsidRDefault="00CF0FE9">
            <w:pPr>
              <w:rPr>
                <w:sz w:val="20"/>
                <w:szCs w:val="20"/>
              </w:rPr>
            </w:pPr>
            <w:r>
              <w:rPr>
                <w:sz w:val="20"/>
                <w:szCs w:val="20"/>
              </w:rPr>
              <w:t xml:space="preserve">Project managers, chief scientists and seek further advice from Jerry. </w:t>
            </w:r>
          </w:p>
        </w:tc>
        <w:tc>
          <w:tcPr>
            <w:tcW w:w="1350" w:type="dxa"/>
          </w:tcPr>
          <w:p w14:paraId="5E7F78B0" w14:textId="77777777" w:rsidR="00F020BD" w:rsidRDefault="00CF0FE9">
            <w:pPr>
              <w:rPr>
                <w:sz w:val="20"/>
                <w:szCs w:val="20"/>
              </w:rPr>
            </w:pPr>
            <w:r>
              <w:rPr>
                <w:sz w:val="20"/>
                <w:szCs w:val="20"/>
              </w:rPr>
              <w:t>Integrate in on-going processes</w:t>
            </w:r>
          </w:p>
          <w:p w14:paraId="5B45E2C9" w14:textId="77777777" w:rsidR="00F020BD" w:rsidRDefault="00F020BD">
            <w:pPr>
              <w:rPr>
                <w:sz w:val="20"/>
                <w:szCs w:val="20"/>
              </w:rPr>
            </w:pPr>
          </w:p>
          <w:p w14:paraId="231A139C" w14:textId="77777777" w:rsidR="00F020BD" w:rsidRDefault="00CF0FE9">
            <w:pPr>
              <w:rPr>
                <w:sz w:val="20"/>
                <w:szCs w:val="20"/>
              </w:rPr>
            </w:pPr>
            <w:r>
              <w:rPr>
                <w:sz w:val="20"/>
                <w:szCs w:val="20"/>
              </w:rPr>
              <w:t>We need a good buy in from country missions</w:t>
            </w:r>
          </w:p>
        </w:tc>
        <w:tc>
          <w:tcPr>
            <w:tcW w:w="1440" w:type="dxa"/>
          </w:tcPr>
          <w:p w14:paraId="3A6F124D" w14:textId="77777777" w:rsidR="00F020BD" w:rsidRDefault="00CF0FE9">
            <w:pPr>
              <w:rPr>
                <w:sz w:val="20"/>
                <w:szCs w:val="20"/>
              </w:rPr>
            </w:pPr>
            <w:r>
              <w:rPr>
                <w:sz w:val="20"/>
                <w:szCs w:val="20"/>
              </w:rPr>
              <w:t>High</w:t>
            </w:r>
          </w:p>
        </w:tc>
        <w:tc>
          <w:tcPr>
            <w:tcW w:w="1440" w:type="dxa"/>
          </w:tcPr>
          <w:p w14:paraId="521DEA84" w14:textId="77777777" w:rsidR="00F020BD" w:rsidRDefault="00F020BD">
            <w:pPr>
              <w:rPr>
                <w:sz w:val="20"/>
                <w:szCs w:val="20"/>
              </w:rPr>
            </w:pPr>
          </w:p>
        </w:tc>
        <w:tc>
          <w:tcPr>
            <w:tcW w:w="1350" w:type="dxa"/>
          </w:tcPr>
          <w:p w14:paraId="60BA9BEC" w14:textId="77777777" w:rsidR="00F020BD" w:rsidRDefault="00F020BD">
            <w:pPr>
              <w:rPr>
                <w:sz w:val="20"/>
                <w:szCs w:val="20"/>
              </w:rPr>
            </w:pPr>
          </w:p>
        </w:tc>
      </w:tr>
    </w:tbl>
    <w:p w14:paraId="4ADA625C" w14:textId="77777777" w:rsidR="00F020BD" w:rsidRDefault="00F020BD">
      <w:pPr>
        <w:pBdr>
          <w:top w:val="nil"/>
          <w:left w:val="nil"/>
          <w:bottom w:val="nil"/>
          <w:right w:val="nil"/>
          <w:between w:val="nil"/>
        </w:pBdr>
        <w:spacing w:after="0" w:line="240" w:lineRule="auto"/>
        <w:rPr>
          <w:color w:val="000000"/>
        </w:rPr>
      </w:pPr>
    </w:p>
    <w:p w14:paraId="36FC45BB" w14:textId="77777777" w:rsidR="00F020BD" w:rsidRDefault="00F020BD">
      <w:pPr>
        <w:pBdr>
          <w:top w:val="nil"/>
          <w:left w:val="nil"/>
          <w:bottom w:val="nil"/>
          <w:right w:val="nil"/>
          <w:between w:val="nil"/>
        </w:pBdr>
        <w:spacing w:after="0" w:line="240" w:lineRule="auto"/>
        <w:rPr>
          <w:color w:val="000000"/>
        </w:rPr>
      </w:pPr>
    </w:p>
    <w:p w14:paraId="070BD667" w14:textId="77777777" w:rsidR="00F020BD" w:rsidRDefault="00F020BD">
      <w:pPr>
        <w:pBdr>
          <w:top w:val="nil"/>
          <w:left w:val="nil"/>
          <w:bottom w:val="nil"/>
          <w:right w:val="nil"/>
          <w:between w:val="nil"/>
        </w:pBdr>
        <w:spacing w:after="0" w:line="240" w:lineRule="auto"/>
        <w:rPr>
          <w:color w:val="000000"/>
        </w:rPr>
      </w:pPr>
    </w:p>
    <w:sectPr w:rsidR="00F020BD">
      <w:footerReference w:type="even" r:id="rId8"/>
      <w:footerReference w:type="default" r:id="rId9"/>
      <w:pgSz w:w="15840" w:h="122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D27917" w14:textId="77777777" w:rsidR="00C1091B" w:rsidRDefault="00C1091B">
      <w:pPr>
        <w:spacing w:after="0" w:line="240" w:lineRule="auto"/>
      </w:pPr>
      <w:r>
        <w:separator/>
      </w:r>
    </w:p>
  </w:endnote>
  <w:endnote w:type="continuationSeparator" w:id="0">
    <w:p w14:paraId="20E48621" w14:textId="77777777" w:rsidR="00C1091B" w:rsidRDefault="00C10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Noto Sans Symbols">
    <w:altName w:val="Calibri"/>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90D13F" w14:textId="77777777" w:rsidR="00F020BD" w:rsidRDefault="00CF0FE9">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end"/>
    </w:r>
  </w:p>
  <w:p w14:paraId="1CB82226" w14:textId="77777777" w:rsidR="00F020BD" w:rsidRDefault="00F020BD">
    <w:pPr>
      <w:pBdr>
        <w:top w:val="nil"/>
        <w:left w:val="nil"/>
        <w:bottom w:val="nil"/>
        <w:right w:val="nil"/>
        <w:between w:val="nil"/>
      </w:pBdr>
      <w:tabs>
        <w:tab w:val="center" w:pos="4680"/>
        <w:tab w:val="right" w:pos="9360"/>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B7F68" w14:textId="77777777" w:rsidR="00F020BD" w:rsidRDefault="00CF0FE9">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721ECB">
      <w:rPr>
        <w:noProof/>
        <w:color w:val="000000"/>
      </w:rPr>
      <w:t>1</w:t>
    </w:r>
    <w:r>
      <w:rPr>
        <w:color w:val="000000"/>
      </w:rPr>
      <w:fldChar w:fldCharType="end"/>
    </w:r>
  </w:p>
  <w:p w14:paraId="41C367D6" w14:textId="77777777" w:rsidR="00F020BD" w:rsidRDefault="00F020BD">
    <w:pPr>
      <w:pBdr>
        <w:top w:val="nil"/>
        <w:left w:val="nil"/>
        <w:bottom w:val="nil"/>
        <w:right w:val="nil"/>
        <w:between w:val="nil"/>
      </w:pBdr>
      <w:tabs>
        <w:tab w:val="center" w:pos="4680"/>
        <w:tab w:val="right" w:pos="9360"/>
      </w:tabs>
      <w:spacing w:after="0" w:line="240" w:lineRule="auto"/>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0F244A" w14:textId="77777777" w:rsidR="00C1091B" w:rsidRDefault="00C1091B">
      <w:pPr>
        <w:spacing w:after="0" w:line="240" w:lineRule="auto"/>
      </w:pPr>
      <w:r>
        <w:separator/>
      </w:r>
    </w:p>
  </w:footnote>
  <w:footnote w:type="continuationSeparator" w:id="0">
    <w:p w14:paraId="415E34FB" w14:textId="77777777" w:rsidR="00C1091B" w:rsidRDefault="00C10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301229"/>
    <w:multiLevelType w:val="hybridMultilevel"/>
    <w:tmpl w:val="844017A4"/>
    <w:lvl w:ilvl="0" w:tplc="D40C89B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127118"/>
    <w:multiLevelType w:val="multilevel"/>
    <w:tmpl w:val="E92E24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0BD"/>
    <w:rsid w:val="001D727E"/>
    <w:rsid w:val="002B5B50"/>
    <w:rsid w:val="002F7C7A"/>
    <w:rsid w:val="00485CB6"/>
    <w:rsid w:val="005558F8"/>
    <w:rsid w:val="006B7C02"/>
    <w:rsid w:val="00721ECB"/>
    <w:rsid w:val="00A9332E"/>
    <w:rsid w:val="00C1091B"/>
    <w:rsid w:val="00C65894"/>
    <w:rsid w:val="00CC2D45"/>
    <w:rsid w:val="00CE63EF"/>
    <w:rsid w:val="00CF0FE9"/>
    <w:rsid w:val="00CF49BD"/>
    <w:rsid w:val="00F02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CA746"/>
  <w15:docId w15:val="{BE4A5069-2EDB-6E40-BE06-61E9E3188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721EC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1ECB"/>
    <w:rPr>
      <w:rFonts w:ascii="Times New Roman" w:hAnsi="Times New Roman" w:cs="Times New Roman"/>
      <w:sz w:val="18"/>
      <w:szCs w:val="18"/>
    </w:rPr>
  </w:style>
  <w:style w:type="paragraph" w:styleId="ListParagraph">
    <w:name w:val="List Paragraph"/>
    <w:basedOn w:val="Normal"/>
    <w:uiPriority w:val="34"/>
    <w:qFormat/>
    <w:rsid w:val="00721E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hdl.handle.net/10568/10803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1040</Words>
  <Characters>5970</Characters>
  <Application>Microsoft Office Word</Application>
  <DocSecurity>0</DocSecurity>
  <Lines>87</Lines>
  <Paragraphs>18</Paragraphs>
  <ScaleCrop>false</ScaleCrop>
  <HeadingPairs>
    <vt:vector size="2" baseType="variant">
      <vt:variant>
        <vt:lpstr>Title</vt:lpstr>
      </vt:variant>
      <vt:variant>
        <vt:i4>1</vt:i4>
      </vt:variant>
    </vt:vector>
  </HeadingPairs>
  <TitlesOfParts>
    <vt:vector size="1" baseType="lpstr">
      <vt:lpstr/>
    </vt:vector>
  </TitlesOfParts>
  <Company>International Institute of Tropical Agriculture (II</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Moyo, Siboniso (ILRI)</dc:creator>
  <cp:lastModifiedBy>Odhong, Jonathan (IITA)</cp:lastModifiedBy>
  <cp:revision>3</cp:revision>
  <dcterms:created xsi:type="dcterms:W3CDTF">2020-05-18T06:56:00Z</dcterms:created>
  <dcterms:modified xsi:type="dcterms:W3CDTF">2020-05-18T09:14:00Z</dcterms:modified>
</cp:coreProperties>
</file>